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E7C3F" w14:textId="77777777" w:rsidR="0030262D" w:rsidRDefault="00E01365" w:rsidP="0030262D">
      <w:pPr>
        <w:pStyle w:val="TM1"/>
        <w:pBdr>
          <w:bottom w:val="single" w:sz="4" w:space="1" w:color="auto"/>
        </w:pBdr>
        <w:tabs>
          <w:tab w:val="left" w:pos="1771"/>
          <w:tab w:val="right" w:leader="dot" w:pos="10762"/>
        </w:tabs>
        <w:rPr>
          <w:rFonts w:asciiTheme="majorHAnsi" w:hAnsiTheme="majorHAnsi"/>
        </w:rPr>
      </w:pPr>
      <w:r>
        <w:rPr>
          <w:noProof/>
        </w:rPr>
        <mc:AlternateContent>
          <mc:Choice Requires="wpc">
            <w:drawing>
              <wp:anchor distT="0" distB="0" distL="114300" distR="114300" simplePos="0" relativeHeight="251660800" behindDoc="0" locked="1" layoutInCell="1" allowOverlap="1" wp14:anchorId="0E585057" wp14:editId="6D0EC510">
                <wp:simplePos x="0" y="0"/>
                <wp:positionH relativeFrom="column">
                  <wp:posOffset>14605</wp:posOffset>
                </wp:positionH>
                <wp:positionV relativeFrom="paragraph">
                  <wp:posOffset>6515735</wp:posOffset>
                </wp:positionV>
                <wp:extent cx="6840220" cy="2628900"/>
                <wp:effectExtent l="19050" t="19050" r="17780" b="19050"/>
                <wp:wrapNone/>
                <wp:docPr id="278" name="Zone de dessin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0" cap="flat" cmpd="sng" algn="ctr">
                          <a:solidFill>
                            <a:srgbClr val="969696"/>
                          </a:solidFill>
                          <a:prstDash val="solid"/>
                          <a:miter lim="800000"/>
                          <a:headEnd type="none" w="med" len="med"/>
                          <a:tailEnd type="none" w="med" len="med"/>
                        </a:ln>
                      </wpc:whole>
                      <wps:wsp>
                        <wps:cNvPr id="276" name="Rectangle 68"/>
                        <wps:cNvSpPr>
                          <a:spLocks noChangeArrowheads="1"/>
                        </wps:cNvSpPr>
                        <wps:spPr bwMode="auto">
                          <a:xfrm>
                            <a:off x="3759835" y="160020"/>
                            <a:ext cx="2840990" cy="975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B2C5F" w14:textId="77777777" w:rsidR="00134712" w:rsidRPr="00CC0759" w:rsidRDefault="00134712" w:rsidP="00A82F07">
                              <w:pPr>
                                <w:jc w:val="center"/>
                                <w:rPr>
                                  <w:b/>
                                  <w:sz w:val="32"/>
                                  <w:szCs w:val="32"/>
                                  <w:u w:val="single"/>
                                </w:rPr>
                              </w:pPr>
                              <w:r w:rsidRPr="00CC0759">
                                <w:rPr>
                                  <w:b/>
                                  <w:sz w:val="32"/>
                                  <w:szCs w:val="32"/>
                                  <w:u w:val="single"/>
                                </w:rPr>
                                <w:t>DOSSIER TECHNIQUE</w:t>
                              </w:r>
                            </w:p>
                            <w:p w14:paraId="5B31EF5C" w14:textId="77777777" w:rsidR="00134712" w:rsidRPr="00AF7330" w:rsidRDefault="005579B6" w:rsidP="00A82F07">
                              <w:pPr>
                                <w:pStyle w:val="Fxpagedegarde"/>
                              </w:pPr>
                              <w:r>
                                <w:fldChar w:fldCharType="begin"/>
                              </w:r>
                              <w:r>
                                <w:instrText xml:space="preserve"> DOCPROPERTY  Category  \* MERGEFORMAT </w:instrText>
                              </w:r>
                              <w:r>
                                <w:fldChar w:fldCharType="separate"/>
                              </w:r>
                              <w:r w:rsidR="006C6D68">
                                <w:t xml:space="preserve">Sécurité et </w:t>
                              </w:r>
                              <w:r w:rsidR="003529DC">
                                <w:t>contre-indications</w:t>
                              </w:r>
                              <w:r w:rsidR="006C6D68">
                                <w:t xml:space="preserve"> d'emploi</w:t>
                              </w:r>
                              <w:r>
                                <w:fldChar w:fldCharType="end"/>
                              </w:r>
                            </w:p>
                          </w:txbxContent>
                        </wps:txbx>
                        <wps:bodyPr rot="0" vert="horz" wrap="square" lIns="0" tIns="0" rIns="0" bIns="0" anchor="t" anchorCtr="0" upright="1">
                          <a:noAutofit/>
                        </wps:bodyPr>
                      </wps:wsp>
                      <pic:pic xmlns:pic="http://schemas.openxmlformats.org/drawingml/2006/picture">
                        <pic:nvPicPr>
                          <pic:cNvPr id="277" name="Image 1" descr="Sécurité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465320" y="1051560"/>
                            <a:ext cx="1487805" cy="14871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Image 15" descr="N:\TE10-AFFICHAGE DYNAMIQUE COMMERCIAL PUB\PHTE10\Visuels à effacer\TrotermAvecCable.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37225" y="199050"/>
                            <a:ext cx="1571625" cy="2181225"/>
                          </a:xfrm>
                          <a:prstGeom prst="rect">
                            <a:avLst/>
                          </a:prstGeom>
                          <a:noFill/>
                          <a:ln>
                            <a:noFill/>
                          </a:ln>
                        </pic:spPr>
                      </pic:pic>
                    </wpc:wpc>
                  </a:graphicData>
                </a:graphic>
                <wp14:sizeRelH relativeFrom="page">
                  <wp14:pctWidth>0</wp14:pctWidth>
                </wp14:sizeRelH>
                <wp14:sizeRelV relativeFrom="page">
                  <wp14:pctHeight>0</wp14:pctHeight>
                </wp14:sizeRelV>
              </wp:anchor>
            </w:drawing>
          </mc:Choice>
          <mc:Fallback>
            <w:pict>
              <v:group w14:anchorId="0E585057" id="Zone de dessin 22" o:spid="_x0000_s1026" editas="canvas" style="position:absolute;left:0;text-align:left;margin-left:1.15pt;margin-top:513.05pt;width:538.6pt;height:207pt;z-index:251660800" coordsize="68402,2628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">
                <v:shape id="_x0000_s1027" type="#_x0000_t75" style="position:absolute;width:68402;height:26289;visibility:visible;mso-wrap-style:square" stroked="t" strokecolor="#969696" strokeweight="2.5pt">
                  <v:fill o:detectmouseclick="t"/>
                  <v:path o:connecttype="none"/>
                </v:shape>
                <v:rect id="Rectangle 68" o:spid="_x0000_s1028" style="position:absolute;left:37598;top:1600;width:28410;height:9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Ok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MD/mXAE5PYPAAD//wMAUEsBAi0AFAAGAAgAAAAhANvh9svuAAAAhQEAABMAAAAAAAAA&#10;AAAAAAAAAAAAAFtDb250ZW50X1R5cGVzXS54bWxQSwECLQAUAAYACAAAACEAWvQsW78AAAAVAQAA&#10;CwAAAAAAAAAAAAAAAAAfAQAAX3JlbHMvLnJlbHNQSwECLQAUAAYACAAAACEArL3DpMYAAADcAAAA&#10;DwAAAAAAAAAAAAAAAAAHAgAAZHJzL2Rvd25yZXYueG1sUEsFBgAAAAADAAMAtwAAAPoCAAAAAA==&#10;" filled="f" stroked="f">
                  <v:textbox inset="0,0,0,0">
                    <w:txbxContent>
                      <w:p w14:paraId="298B2C5F" w14:textId="77777777" w:rsidR="00134712" w:rsidRPr="00CC0759" w:rsidRDefault="00134712" w:rsidP="00A82F07">
                        <w:pPr>
                          <w:jc w:val="center"/>
                          <w:rPr>
                            <w:b/>
                            <w:sz w:val="32"/>
                            <w:szCs w:val="32"/>
                            <w:u w:val="single"/>
                          </w:rPr>
                        </w:pPr>
                        <w:r w:rsidRPr="00CC0759">
                          <w:rPr>
                            <w:b/>
                            <w:sz w:val="32"/>
                            <w:szCs w:val="32"/>
                            <w:u w:val="single"/>
                          </w:rPr>
                          <w:t>DOSSIER TECHNIQUE</w:t>
                        </w:r>
                      </w:p>
                      <w:p w14:paraId="5B31EF5C" w14:textId="77777777" w:rsidR="00134712" w:rsidRPr="00AF7330" w:rsidRDefault="005579B6" w:rsidP="00A82F07">
                        <w:pPr>
                          <w:pStyle w:val="Fxpagedegarde"/>
                        </w:pPr>
                        <w:r>
                          <w:fldChar w:fldCharType="begin"/>
                        </w:r>
                        <w:r>
                          <w:instrText xml:space="preserve"> DOCPROPERTY  Category  \* MERGEFORMAT </w:instrText>
                        </w:r>
                        <w:r>
                          <w:fldChar w:fldCharType="separate"/>
                        </w:r>
                        <w:r w:rsidR="006C6D68">
                          <w:t xml:space="preserve">Sécurité et </w:t>
                        </w:r>
                        <w:r w:rsidR="003529DC">
                          <w:t>contre-indications</w:t>
                        </w:r>
                        <w:r w:rsidR="006C6D68">
                          <w:t xml:space="preserve"> d'emploi</w:t>
                        </w:r>
                        <w:r>
                          <w:fldChar w:fldCharType="end"/>
                        </w:r>
                      </w:p>
                    </w:txbxContent>
                  </v:textbox>
                </v:rect>
                <v:shape id="Image 1" o:spid="_x0000_s1029" type="#_x0000_t75" alt="Sécurité 2" style="position:absolute;left:44653;top:10515;width:14878;height:148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">
                  <v:imagedata r:id="rId10" o:title="Sécurité 2"/>
                </v:shape>
                <v:shape id="Image 15" o:spid="_x0000_s1030" type="#_x0000_t75" style="position:absolute;left:8372;top:1990;width:15716;height:21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">
                  <v:imagedata r:id="rId11" o:title="TrotermAvecCable"/>
                </v:shape>
                <w10:anchorlock/>
              </v:group>
            </w:pict>
          </mc:Fallback>
        </mc:AlternateContent>
      </w:r>
      <w:r>
        <w:rPr>
          <w:noProof/>
        </w:rPr>
        <mc:AlternateContent>
          <mc:Choice Requires="wps">
            <w:drawing>
              <wp:anchor distT="0" distB="0" distL="114300" distR="114300" simplePos="0" relativeHeight="251659776" behindDoc="1" locked="1" layoutInCell="0" allowOverlap="0" wp14:anchorId="6AAADE23" wp14:editId="3818D123">
                <wp:simplePos x="0" y="0"/>
                <wp:positionH relativeFrom="column">
                  <wp:posOffset>-2251710</wp:posOffset>
                </wp:positionH>
                <wp:positionV relativeFrom="margin">
                  <wp:posOffset>2375535</wp:posOffset>
                </wp:positionV>
                <wp:extent cx="5039995" cy="810895"/>
                <wp:effectExtent l="3810" t="3810" r="4445" b="4445"/>
                <wp:wrapNone/>
                <wp:docPr id="274"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5400000">
                          <a:off x="0" y="0"/>
                          <a:ext cx="5039995" cy="810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3C99" w14:textId="77777777" w:rsidR="00134712" w:rsidRPr="007C0102" w:rsidRDefault="00134712" w:rsidP="00FC21C6">
                            <w:pPr>
                              <w:pStyle w:val="NormalWeb"/>
                              <w:spacing w:before="0" w:beforeAutospacing="0" w:after="0" w:afterAutospacing="0"/>
                              <w:rPr>
                                <w:rFonts w:ascii="Arial Narrow" w:hAnsi="Arial Narrow"/>
                                <w:b/>
                                <w:sz w:val="96"/>
                                <w:szCs w:val="96"/>
                              </w:rPr>
                            </w:pPr>
                            <w:r w:rsidRPr="007C0102">
                              <w:rPr>
                                <w:rFonts w:ascii="Arial Narrow" w:eastAsia="Arial Unicode MS" w:hAnsi="Arial Narrow" w:cs="Arial Unicode MS"/>
                                <w:b/>
                                <w:color w:val="000000"/>
                                <w:sz w:val="96"/>
                                <w:szCs w:val="96"/>
                              </w:rPr>
                              <w:t>DOSSIER MACHINE</w:t>
                            </w:r>
                          </w:p>
                        </w:txbxContent>
                      </wps:txbx>
                      <wps:bodyPr rot="0" vert="vert270"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AADE23" id="_x0000_t202" coordsize="21600,21600" o:spt="202" path="m,l,21600r21600,l21600,xe">
                <v:stroke joinstyle="miter"/>
                <v:path gradientshapeok="t" o:connecttype="rect"/>
              </v:shapetype>
              <v:shape id="WordArt 17" o:spid="_x0000_s1031" type="#_x0000_t202" style="position:absolute;left:0;text-align:left;margin-left:-177.3pt;margin-top:187.05pt;width:396.85pt;height:63.8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" o:allowincell="f" o:allowoverlap="f" filled="f" stroked="f">
                <o:lock v:ext="edit" shapetype="t"/>
                <v:textbox style="layout-flow:vertical;mso-layout-flow-alt:bottom-to-top;mso-fit-shape-to-text:t">
                  <w:txbxContent>
                    <w:p w14:paraId="30643C99" w14:textId="77777777" w:rsidR="00134712" w:rsidRPr="007C0102" w:rsidRDefault="00134712" w:rsidP="00FC21C6">
                      <w:pPr>
                        <w:pStyle w:val="NormalWeb"/>
                        <w:spacing w:before="0" w:beforeAutospacing="0" w:after="0" w:afterAutospacing="0"/>
                        <w:rPr>
                          <w:rFonts w:ascii="Arial Narrow" w:hAnsi="Arial Narrow"/>
                          <w:b/>
                          <w:sz w:val="96"/>
                          <w:szCs w:val="96"/>
                        </w:rPr>
                      </w:pPr>
                      <w:r w:rsidRPr="007C0102">
                        <w:rPr>
                          <w:rFonts w:ascii="Arial Narrow" w:eastAsia="Arial Unicode MS" w:hAnsi="Arial Narrow" w:cs="Arial Unicode MS"/>
                          <w:b/>
                          <w:color w:val="000000"/>
                          <w:sz w:val="96"/>
                          <w:szCs w:val="96"/>
                        </w:rPr>
                        <w:t>DOSSIER MACHINE</w:t>
                      </w:r>
                    </w:p>
                  </w:txbxContent>
                </v:textbox>
                <w10:wrap anchory="margin"/>
                <w10:anchorlock/>
              </v:shape>
            </w:pict>
          </mc:Fallback>
        </mc:AlternateContent>
      </w:r>
    </w:p>
    <w:p w14:paraId="39D949F3" w14:textId="675EE973" w:rsidR="009839E3" w:rsidRDefault="0033143D">
      <w:pPr>
        <w:pStyle w:val="TM1"/>
        <w:tabs>
          <w:tab w:val="left" w:pos="1771"/>
          <w:tab w:val="right" w:leader="dot" w:pos="10762"/>
        </w:tabs>
        <w:rPr>
          <w:ins w:id="0" w:author="RP" w:date="2019-09-30T13:01:00Z"/>
          <w:rFonts w:asciiTheme="minorHAnsi" w:hAnsiTheme="minorHAnsi"/>
          <w:b w:val="0"/>
          <w:bCs w:val="0"/>
          <w:caps w:val="0"/>
          <w:noProof/>
          <w:sz w:val="22"/>
          <w:szCs w:val="22"/>
        </w:rPr>
      </w:pPr>
      <w:r>
        <w:rPr>
          <w:rFonts w:asciiTheme="majorHAnsi" w:hAnsiTheme="majorHAnsi"/>
          <w:b w:val="0"/>
          <w:bCs w:val="0"/>
          <w:caps w:val="0"/>
        </w:rPr>
        <w:fldChar w:fldCharType="begin"/>
      </w:r>
      <w:r w:rsidR="00470955">
        <w:rPr>
          <w:rFonts w:asciiTheme="majorHAnsi" w:hAnsiTheme="majorHAnsi"/>
          <w:b w:val="0"/>
          <w:bCs w:val="0"/>
          <w:caps w:val="0"/>
        </w:rPr>
        <w:instrText xml:space="preserve"> TOC \o "1-5" \h \z \u </w:instrText>
      </w:r>
      <w:r>
        <w:rPr>
          <w:rFonts w:asciiTheme="majorHAnsi" w:hAnsiTheme="majorHAnsi"/>
          <w:b w:val="0"/>
          <w:bCs w:val="0"/>
          <w:caps w:val="0"/>
        </w:rPr>
        <w:fldChar w:fldCharType="separate"/>
      </w:r>
      <w:ins w:id="1" w:author="RP" w:date="2019-09-30T13:01:00Z">
        <w:r w:rsidR="009839E3" w:rsidRPr="00C90B84">
          <w:rPr>
            <w:rStyle w:val="Lienhypertexte"/>
            <w:noProof/>
          </w:rPr>
          <w:fldChar w:fldCharType="begin"/>
        </w:r>
        <w:r w:rsidR="009839E3" w:rsidRPr="00C90B84">
          <w:rPr>
            <w:rStyle w:val="Lienhypertexte"/>
            <w:noProof/>
          </w:rPr>
          <w:instrText xml:space="preserve"> </w:instrText>
        </w:r>
        <w:r w:rsidR="009839E3">
          <w:rPr>
            <w:noProof/>
          </w:rPr>
          <w:instrText>HYPERLINK \l "_Toc20740898"</w:instrText>
        </w:r>
        <w:r w:rsidR="009839E3" w:rsidRPr="00C90B84">
          <w:rPr>
            <w:rStyle w:val="Lienhypertexte"/>
            <w:noProof/>
          </w:rPr>
          <w:instrText xml:space="preserve"> </w:instrText>
        </w:r>
        <w:r w:rsidR="009839E3" w:rsidRPr="00C90B84">
          <w:rPr>
            <w:rStyle w:val="Lienhypertexte"/>
            <w:noProof/>
          </w:rPr>
        </w:r>
        <w:r w:rsidR="009839E3" w:rsidRPr="00C90B84">
          <w:rPr>
            <w:rStyle w:val="Lienhypertexte"/>
            <w:noProof/>
          </w:rPr>
          <w:fldChar w:fldCharType="separate"/>
        </w:r>
        <w:r w:rsidR="009839E3" w:rsidRPr="00C90B84">
          <w:rPr>
            <w:rStyle w:val="Lienhypertexte"/>
            <w:noProof/>
          </w:rPr>
          <w:t>1</w:t>
        </w:r>
        <w:r w:rsidR="009839E3">
          <w:rPr>
            <w:rFonts w:asciiTheme="minorHAnsi" w:hAnsiTheme="minorHAnsi"/>
            <w:b w:val="0"/>
            <w:bCs w:val="0"/>
            <w:caps w:val="0"/>
            <w:noProof/>
            <w:sz w:val="22"/>
            <w:szCs w:val="22"/>
          </w:rPr>
          <w:tab/>
        </w:r>
        <w:r w:rsidR="009839E3" w:rsidRPr="00C90B84">
          <w:rPr>
            <w:rStyle w:val="Lienhypertexte"/>
            <w:noProof/>
          </w:rPr>
          <w:t>Instructions de sécurité</w:t>
        </w:r>
        <w:r w:rsidR="009839E3">
          <w:rPr>
            <w:noProof/>
            <w:webHidden/>
          </w:rPr>
          <w:tab/>
        </w:r>
        <w:r w:rsidR="009839E3">
          <w:rPr>
            <w:noProof/>
            <w:webHidden/>
          </w:rPr>
          <w:fldChar w:fldCharType="begin"/>
        </w:r>
        <w:r w:rsidR="009839E3">
          <w:rPr>
            <w:noProof/>
            <w:webHidden/>
          </w:rPr>
          <w:instrText xml:space="preserve"> PAGEREF _Toc20740898 \h </w:instrText>
        </w:r>
        <w:r w:rsidR="009839E3">
          <w:rPr>
            <w:noProof/>
            <w:webHidden/>
          </w:rPr>
        </w:r>
      </w:ins>
      <w:r w:rsidR="009839E3">
        <w:rPr>
          <w:noProof/>
          <w:webHidden/>
        </w:rPr>
        <w:fldChar w:fldCharType="separate"/>
      </w:r>
      <w:ins w:id="2" w:author="RP" w:date="2019-09-30T13:01:00Z">
        <w:r w:rsidR="005579B6">
          <w:rPr>
            <w:noProof/>
            <w:webHidden/>
          </w:rPr>
          <w:t>1</w:t>
        </w:r>
        <w:r w:rsidR="009839E3">
          <w:rPr>
            <w:noProof/>
            <w:webHidden/>
          </w:rPr>
          <w:fldChar w:fldCharType="end"/>
        </w:r>
        <w:r w:rsidR="009839E3" w:rsidRPr="00C90B84">
          <w:rPr>
            <w:rStyle w:val="Lienhypertexte"/>
            <w:noProof/>
          </w:rPr>
          <w:fldChar w:fldCharType="end"/>
        </w:r>
      </w:ins>
    </w:p>
    <w:p w14:paraId="5FF6B94E" w14:textId="04EBD2DD" w:rsidR="009839E3" w:rsidRDefault="009839E3">
      <w:pPr>
        <w:pStyle w:val="TM1"/>
        <w:tabs>
          <w:tab w:val="left" w:pos="1771"/>
          <w:tab w:val="right" w:leader="dot" w:pos="10762"/>
        </w:tabs>
        <w:rPr>
          <w:ins w:id="3" w:author="RP" w:date="2019-09-30T13:01:00Z"/>
          <w:rFonts w:asciiTheme="minorHAnsi" w:hAnsiTheme="minorHAnsi"/>
          <w:b w:val="0"/>
          <w:bCs w:val="0"/>
          <w:caps w:val="0"/>
          <w:noProof/>
          <w:sz w:val="22"/>
          <w:szCs w:val="22"/>
        </w:rPr>
      </w:pPr>
      <w:ins w:id="4" w:author="RP" w:date="2019-09-30T13:01:00Z">
        <w:r w:rsidRPr="00C90B84">
          <w:rPr>
            <w:rStyle w:val="Lienhypertexte"/>
            <w:noProof/>
          </w:rPr>
          <w:fldChar w:fldCharType="begin"/>
        </w:r>
        <w:r w:rsidRPr="00C90B84">
          <w:rPr>
            <w:rStyle w:val="Lienhypertexte"/>
            <w:noProof/>
          </w:rPr>
          <w:instrText xml:space="preserve"> </w:instrText>
        </w:r>
        <w:r>
          <w:rPr>
            <w:noProof/>
          </w:rPr>
          <w:instrText>HYPERLINK \l "_Toc20740899"</w:instrText>
        </w:r>
        <w:r w:rsidRPr="00C90B84">
          <w:rPr>
            <w:rStyle w:val="Lienhypertexte"/>
            <w:noProof/>
          </w:rPr>
          <w:instrText xml:space="preserve"> </w:instrText>
        </w:r>
        <w:r w:rsidRPr="00C90B84">
          <w:rPr>
            <w:rStyle w:val="Lienhypertexte"/>
            <w:noProof/>
          </w:rPr>
        </w:r>
        <w:r w:rsidRPr="00C90B84">
          <w:rPr>
            <w:rStyle w:val="Lienhypertexte"/>
            <w:noProof/>
          </w:rPr>
          <w:fldChar w:fldCharType="separate"/>
        </w:r>
        <w:r w:rsidRPr="00C90B84">
          <w:rPr>
            <w:rStyle w:val="Lienhypertexte"/>
            <w:noProof/>
          </w:rPr>
          <w:t>2</w:t>
        </w:r>
        <w:r>
          <w:rPr>
            <w:rFonts w:asciiTheme="minorHAnsi" w:hAnsiTheme="minorHAnsi"/>
            <w:b w:val="0"/>
            <w:bCs w:val="0"/>
            <w:caps w:val="0"/>
            <w:noProof/>
            <w:sz w:val="22"/>
            <w:szCs w:val="22"/>
          </w:rPr>
          <w:tab/>
        </w:r>
        <w:r w:rsidRPr="00C90B84">
          <w:rPr>
            <w:rStyle w:val="Lienhypertexte"/>
            <w:noProof/>
          </w:rPr>
          <w:t>CONTRE-INDICATIONS D’EMPLOI</w:t>
        </w:r>
        <w:r>
          <w:rPr>
            <w:noProof/>
            <w:webHidden/>
          </w:rPr>
          <w:tab/>
        </w:r>
        <w:r>
          <w:rPr>
            <w:noProof/>
            <w:webHidden/>
          </w:rPr>
          <w:fldChar w:fldCharType="begin"/>
        </w:r>
        <w:r>
          <w:rPr>
            <w:noProof/>
            <w:webHidden/>
          </w:rPr>
          <w:instrText xml:space="preserve"> PAGEREF _Toc20740899 \h </w:instrText>
        </w:r>
        <w:r>
          <w:rPr>
            <w:noProof/>
            <w:webHidden/>
          </w:rPr>
        </w:r>
      </w:ins>
      <w:r>
        <w:rPr>
          <w:noProof/>
          <w:webHidden/>
        </w:rPr>
        <w:fldChar w:fldCharType="separate"/>
      </w:r>
      <w:ins w:id="5" w:author="RP" w:date="2019-09-30T13:01:00Z">
        <w:r w:rsidR="005579B6">
          <w:rPr>
            <w:noProof/>
            <w:webHidden/>
          </w:rPr>
          <w:t>2</w:t>
        </w:r>
        <w:r>
          <w:rPr>
            <w:noProof/>
            <w:webHidden/>
          </w:rPr>
          <w:fldChar w:fldCharType="end"/>
        </w:r>
        <w:r w:rsidRPr="00C90B84">
          <w:rPr>
            <w:rStyle w:val="Lienhypertexte"/>
            <w:noProof/>
          </w:rPr>
          <w:fldChar w:fldCharType="end"/>
        </w:r>
      </w:ins>
    </w:p>
    <w:p w14:paraId="172FD0DC" w14:textId="6BA2698C" w:rsidR="009839E3" w:rsidRDefault="009839E3">
      <w:pPr>
        <w:pStyle w:val="TM1"/>
        <w:tabs>
          <w:tab w:val="left" w:pos="1771"/>
          <w:tab w:val="right" w:leader="dot" w:pos="10762"/>
        </w:tabs>
        <w:rPr>
          <w:ins w:id="6" w:author="RP" w:date="2019-09-30T13:01:00Z"/>
          <w:rFonts w:asciiTheme="minorHAnsi" w:hAnsiTheme="minorHAnsi"/>
          <w:b w:val="0"/>
          <w:bCs w:val="0"/>
          <w:caps w:val="0"/>
          <w:noProof/>
          <w:sz w:val="22"/>
          <w:szCs w:val="22"/>
        </w:rPr>
      </w:pPr>
      <w:ins w:id="7" w:author="RP" w:date="2019-09-30T13:01:00Z">
        <w:r w:rsidRPr="00C90B84">
          <w:rPr>
            <w:rStyle w:val="Lienhypertexte"/>
            <w:noProof/>
          </w:rPr>
          <w:fldChar w:fldCharType="begin"/>
        </w:r>
        <w:r w:rsidRPr="00C90B84">
          <w:rPr>
            <w:rStyle w:val="Lienhypertexte"/>
            <w:noProof/>
          </w:rPr>
          <w:instrText xml:space="preserve"> </w:instrText>
        </w:r>
        <w:r>
          <w:rPr>
            <w:noProof/>
          </w:rPr>
          <w:instrText>HYPERLINK \l "_Toc20740900"</w:instrText>
        </w:r>
        <w:r w:rsidRPr="00C90B84">
          <w:rPr>
            <w:rStyle w:val="Lienhypertexte"/>
            <w:noProof/>
          </w:rPr>
          <w:instrText xml:space="preserve"> </w:instrText>
        </w:r>
        <w:r w:rsidRPr="00C90B84">
          <w:rPr>
            <w:rStyle w:val="Lienhypertexte"/>
            <w:noProof/>
          </w:rPr>
        </w:r>
        <w:r w:rsidRPr="00C90B84">
          <w:rPr>
            <w:rStyle w:val="Lienhypertexte"/>
            <w:noProof/>
          </w:rPr>
          <w:fldChar w:fldCharType="separate"/>
        </w:r>
        <w:r w:rsidRPr="00C90B84">
          <w:rPr>
            <w:rStyle w:val="Lienhypertexte"/>
            <w:noProof/>
          </w:rPr>
          <w:t>3</w:t>
        </w:r>
        <w:r>
          <w:rPr>
            <w:rFonts w:asciiTheme="minorHAnsi" w:hAnsiTheme="minorHAnsi"/>
            <w:b w:val="0"/>
            <w:bCs w:val="0"/>
            <w:caps w:val="0"/>
            <w:noProof/>
            <w:sz w:val="22"/>
            <w:szCs w:val="22"/>
          </w:rPr>
          <w:tab/>
        </w:r>
        <w:r w:rsidRPr="00C90B84">
          <w:rPr>
            <w:rStyle w:val="Lienhypertexte"/>
            <w:noProof/>
          </w:rPr>
          <w:t>CONSIGNATION DU SYSTEME</w:t>
        </w:r>
        <w:r>
          <w:rPr>
            <w:noProof/>
            <w:webHidden/>
          </w:rPr>
          <w:tab/>
        </w:r>
        <w:r>
          <w:rPr>
            <w:noProof/>
            <w:webHidden/>
          </w:rPr>
          <w:fldChar w:fldCharType="begin"/>
        </w:r>
        <w:r>
          <w:rPr>
            <w:noProof/>
            <w:webHidden/>
          </w:rPr>
          <w:instrText xml:space="preserve"> PAGEREF _Toc20740900 \h </w:instrText>
        </w:r>
        <w:r>
          <w:rPr>
            <w:noProof/>
            <w:webHidden/>
          </w:rPr>
        </w:r>
      </w:ins>
      <w:r>
        <w:rPr>
          <w:noProof/>
          <w:webHidden/>
        </w:rPr>
        <w:fldChar w:fldCharType="separate"/>
      </w:r>
      <w:ins w:id="8" w:author="RP" w:date="2019-09-30T13:01:00Z">
        <w:r w:rsidR="005579B6">
          <w:rPr>
            <w:noProof/>
            <w:webHidden/>
          </w:rPr>
          <w:t>3</w:t>
        </w:r>
        <w:r>
          <w:rPr>
            <w:noProof/>
            <w:webHidden/>
          </w:rPr>
          <w:fldChar w:fldCharType="end"/>
        </w:r>
        <w:r w:rsidRPr="00C90B84">
          <w:rPr>
            <w:rStyle w:val="Lienhypertexte"/>
            <w:noProof/>
          </w:rPr>
          <w:fldChar w:fldCharType="end"/>
        </w:r>
      </w:ins>
    </w:p>
    <w:p w14:paraId="206C5480" w14:textId="3EB94557" w:rsidR="009839E3" w:rsidRDefault="009839E3">
      <w:pPr>
        <w:pStyle w:val="TM2"/>
        <w:rPr>
          <w:ins w:id="9" w:author="RP" w:date="2019-09-30T13:01:00Z"/>
          <w:rFonts w:asciiTheme="minorHAnsi" w:hAnsiTheme="minorHAnsi"/>
          <w:b w:val="0"/>
          <w:bCs w:val="0"/>
          <w:noProof/>
          <w:sz w:val="22"/>
          <w:szCs w:val="22"/>
        </w:rPr>
      </w:pPr>
      <w:ins w:id="10" w:author="RP" w:date="2019-09-30T13:01:00Z">
        <w:r w:rsidRPr="00C90B84">
          <w:rPr>
            <w:rStyle w:val="Lienhypertexte"/>
            <w:noProof/>
          </w:rPr>
          <w:fldChar w:fldCharType="begin"/>
        </w:r>
        <w:r w:rsidRPr="00C90B84">
          <w:rPr>
            <w:rStyle w:val="Lienhypertexte"/>
            <w:noProof/>
          </w:rPr>
          <w:instrText xml:space="preserve"> </w:instrText>
        </w:r>
        <w:r>
          <w:rPr>
            <w:noProof/>
          </w:rPr>
          <w:instrText>HYPERLINK \l "_Toc20740901"</w:instrText>
        </w:r>
        <w:r w:rsidRPr="00C90B84">
          <w:rPr>
            <w:rStyle w:val="Lienhypertexte"/>
            <w:noProof/>
          </w:rPr>
          <w:instrText xml:space="preserve"> </w:instrText>
        </w:r>
        <w:r w:rsidRPr="00C90B84">
          <w:rPr>
            <w:rStyle w:val="Lienhypertexte"/>
            <w:noProof/>
          </w:rPr>
        </w:r>
        <w:r w:rsidRPr="00C90B84">
          <w:rPr>
            <w:rStyle w:val="Lienhypertexte"/>
            <w:noProof/>
          </w:rPr>
          <w:fldChar w:fldCharType="separate"/>
        </w:r>
        <w:r w:rsidRPr="00C90B84">
          <w:rPr>
            <w:rStyle w:val="Lienhypertexte"/>
            <w:noProof/>
          </w:rPr>
          <w:t>3.1</w:t>
        </w:r>
        <w:r>
          <w:rPr>
            <w:rFonts w:asciiTheme="minorHAnsi" w:hAnsiTheme="minorHAnsi"/>
            <w:b w:val="0"/>
            <w:bCs w:val="0"/>
            <w:noProof/>
            <w:sz w:val="22"/>
            <w:szCs w:val="22"/>
          </w:rPr>
          <w:tab/>
        </w:r>
        <w:r w:rsidRPr="00C90B84">
          <w:rPr>
            <w:rStyle w:val="Lienhypertexte"/>
            <w:noProof/>
          </w:rPr>
          <w:t xml:space="preserve">MISE HORS </w:t>
        </w:r>
        <w:r w:rsidRPr="00C90B84">
          <w:rPr>
            <w:rStyle w:val="Lienhypertexte"/>
            <w:caps/>
            <w:noProof/>
          </w:rPr>
          <w:t>ENERGIE</w:t>
        </w:r>
        <w:r w:rsidRPr="00C90B84">
          <w:rPr>
            <w:rStyle w:val="Lienhypertexte"/>
            <w:noProof/>
          </w:rPr>
          <w:t xml:space="preserve"> ELECTRIQUE</w:t>
        </w:r>
        <w:r>
          <w:rPr>
            <w:noProof/>
            <w:webHidden/>
          </w:rPr>
          <w:tab/>
        </w:r>
        <w:r>
          <w:rPr>
            <w:noProof/>
            <w:webHidden/>
          </w:rPr>
          <w:fldChar w:fldCharType="begin"/>
        </w:r>
        <w:r>
          <w:rPr>
            <w:noProof/>
            <w:webHidden/>
          </w:rPr>
          <w:instrText xml:space="preserve"> PAGEREF _Toc20740901 \h </w:instrText>
        </w:r>
        <w:r>
          <w:rPr>
            <w:noProof/>
            <w:webHidden/>
          </w:rPr>
        </w:r>
      </w:ins>
      <w:r>
        <w:rPr>
          <w:noProof/>
          <w:webHidden/>
        </w:rPr>
        <w:fldChar w:fldCharType="separate"/>
      </w:r>
      <w:ins w:id="11" w:author="RP" w:date="2019-09-30T13:01:00Z">
        <w:r w:rsidR="005579B6">
          <w:rPr>
            <w:noProof/>
            <w:webHidden/>
          </w:rPr>
          <w:t>3</w:t>
        </w:r>
        <w:r>
          <w:rPr>
            <w:noProof/>
            <w:webHidden/>
          </w:rPr>
          <w:fldChar w:fldCharType="end"/>
        </w:r>
        <w:r w:rsidRPr="00C90B84">
          <w:rPr>
            <w:rStyle w:val="Lienhypertexte"/>
            <w:noProof/>
          </w:rPr>
          <w:fldChar w:fldCharType="end"/>
        </w:r>
      </w:ins>
    </w:p>
    <w:p w14:paraId="302A35A5" w14:textId="10557795" w:rsidR="006337B4" w:rsidDel="009839E3" w:rsidRDefault="006337B4">
      <w:pPr>
        <w:pStyle w:val="TM1"/>
        <w:tabs>
          <w:tab w:val="left" w:pos="1771"/>
          <w:tab w:val="right" w:leader="dot" w:pos="10762"/>
        </w:tabs>
        <w:rPr>
          <w:del w:id="12" w:author="RP" w:date="2019-09-30T13:01:00Z"/>
          <w:rFonts w:asciiTheme="minorHAnsi" w:hAnsiTheme="minorHAnsi"/>
          <w:b w:val="0"/>
          <w:bCs w:val="0"/>
          <w:caps w:val="0"/>
          <w:noProof/>
          <w:sz w:val="22"/>
          <w:szCs w:val="22"/>
        </w:rPr>
      </w:pPr>
      <w:del w:id="13" w:author="RP" w:date="2019-09-30T13:01:00Z">
        <w:r w:rsidRPr="009839E3" w:rsidDel="009839E3">
          <w:rPr>
            <w:rStyle w:val="Lienhypertexte"/>
            <w:noProof/>
            <w:rPrChange w:id="14" w:author="RP" w:date="2019-09-30T13:01:00Z">
              <w:rPr>
                <w:rStyle w:val="Lienhypertexte"/>
                <w:noProof/>
              </w:rPr>
            </w:rPrChange>
          </w:rPr>
          <w:delText>1</w:delText>
        </w:r>
        <w:r w:rsidDel="009839E3">
          <w:rPr>
            <w:rFonts w:asciiTheme="minorHAnsi" w:hAnsiTheme="minorHAnsi"/>
            <w:b w:val="0"/>
            <w:bCs w:val="0"/>
            <w:caps w:val="0"/>
            <w:noProof/>
            <w:sz w:val="22"/>
            <w:szCs w:val="22"/>
          </w:rPr>
          <w:tab/>
        </w:r>
        <w:r w:rsidRPr="009839E3" w:rsidDel="009839E3">
          <w:rPr>
            <w:rStyle w:val="Lienhypertexte"/>
            <w:noProof/>
            <w:rPrChange w:id="15" w:author="RP" w:date="2019-09-30T13:01:00Z">
              <w:rPr>
                <w:rStyle w:val="Lienhypertexte"/>
                <w:noProof/>
              </w:rPr>
            </w:rPrChange>
          </w:rPr>
          <w:delText>Instructions de sécurité</w:delText>
        </w:r>
        <w:r w:rsidDel="009839E3">
          <w:rPr>
            <w:noProof/>
            <w:webHidden/>
          </w:rPr>
          <w:tab/>
        </w:r>
        <w:r w:rsidR="009839E3" w:rsidDel="009839E3">
          <w:rPr>
            <w:noProof/>
            <w:webHidden/>
          </w:rPr>
          <w:delText>1</w:delText>
        </w:r>
      </w:del>
    </w:p>
    <w:p w14:paraId="5E58B815" w14:textId="1BDA5972" w:rsidR="006337B4" w:rsidDel="009839E3" w:rsidRDefault="006337B4">
      <w:pPr>
        <w:pStyle w:val="TM1"/>
        <w:tabs>
          <w:tab w:val="left" w:pos="1771"/>
          <w:tab w:val="right" w:leader="dot" w:pos="10762"/>
        </w:tabs>
        <w:rPr>
          <w:del w:id="16" w:author="RP" w:date="2019-09-30T13:01:00Z"/>
          <w:rFonts w:asciiTheme="minorHAnsi" w:hAnsiTheme="minorHAnsi"/>
          <w:b w:val="0"/>
          <w:bCs w:val="0"/>
          <w:caps w:val="0"/>
          <w:noProof/>
          <w:sz w:val="22"/>
          <w:szCs w:val="22"/>
        </w:rPr>
      </w:pPr>
      <w:del w:id="17" w:author="RP" w:date="2019-09-30T13:01:00Z">
        <w:r w:rsidRPr="009839E3" w:rsidDel="009839E3">
          <w:rPr>
            <w:rStyle w:val="Lienhypertexte"/>
            <w:noProof/>
            <w:rPrChange w:id="18" w:author="RP" w:date="2019-09-30T13:01:00Z">
              <w:rPr>
                <w:rStyle w:val="Lienhypertexte"/>
                <w:noProof/>
              </w:rPr>
            </w:rPrChange>
          </w:rPr>
          <w:delText>2</w:delText>
        </w:r>
        <w:r w:rsidDel="009839E3">
          <w:rPr>
            <w:rFonts w:asciiTheme="minorHAnsi" w:hAnsiTheme="minorHAnsi"/>
            <w:b w:val="0"/>
            <w:bCs w:val="0"/>
            <w:caps w:val="0"/>
            <w:noProof/>
            <w:sz w:val="22"/>
            <w:szCs w:val="22"/>
          </w:rPr>
          <w:tab/>
        </w:r>
        <w:r w:rsidRPr="009839E3" w:rsidDel="009839E3">
          <w:rPr>
            <w:rStyle w:val="Lienhypertexte"/>
            <w:noProof/>
            <w:rPrChange w:id="19" w:author="RP" w:date="2019-09-30T13:01:00Z">
              <w:rPr>
                <w:rStyle w:val="Lienhypertexte"/>
                <w:noProof/>
              </w:rPr>
            </w:rPrChange>
          </w:rPr>
          <w:delText>CONTRE-INDICATIONS D’EMPLOI</w:delText>
        </w:r>
        <w:r w:rsidDel="009839E3">
          <w:rPr>
            <w:noProof/>
            <w:webHidden/>
          </w:rPr>
          <w:tab/>
        </w:r>
        <w:r w:rsidR="009839E3" w:rsidDel="009839E3">
          <w:rPr>
            <w:noProof/>
            <w:webHidden/>
          </w:rPr>
          <w:delText>2</w:delText>
        </w:r>
      </w:del>
    </w:p>
    <w:p w14:paraId="0C9ADFDD" w14:textId="7DCEAB00" w:rsidR="006337B4" w:rsidDel="009839E3" w:rsidRDefault="006337B4">
      <w:pPr>
        <w:pStyle w:val="TM1"/>
        <w:tabs>
          <w:tab w:val="left" w:pos="1771"/>
          <w:tab w:val="right" w:leader="dot" w:pos="10762"/>
        </w:tabs>
        <w:rPr>
          <w:del w:id="20" w:author="RP" w:date="2019-09-30T13:01:00Z"/>
          <w:rFonts w:asciiTheme="minorHAnsi" w:hAnsiTheme="minorHAnsi"/>
          <w:b w:val="0"/>
          <w:bCs w:val="0"/>
          <w:caps w:val="0"/>
          <w:noProof/>
          <w:sz w:val="22"/>
          <w:szCs w:val="22"/>
        </w:rPr>
      </w:pPr>
      <w:del w:id="21" w:author="RP" w:date="2019-09-30T13:01:00Z">
        <w:r w:rsidRPr="009839E3" w:rsidDel="009839E3">
          <w:rPr>
            <w:rStyle w:val="Lienhypertexte"/>
            <w:noProof/>
            <w:rPrChange w:id="22" w:author="RP" w:date="2019-09-30T13:01:00Z">
              <w:rPr>
                <w:rStyle w:val="Lienhypertexte"/>
                <w:noProof/>
              </w:rPr>
            </w:rPrChange>
          </w:rPr>
          <w:delText>3</w:delText>
        </w:r>
        <w:r w:rsidDel="009839E3">
          <w:rPr>
            <w:rFonts w:asciiTheme="minorHAnsi" w:hAnsiTheme="minorHAnsi"/>
            <w:b w:val="0"/>
            <w:bCs w:val="0"/>
            <w:caps w:val="0"/>
            <w:noProof/>
            <w:sz w:val="22"/>
            <w:szCs w:val="22"/>
          </w:rPr>
          <w:tab/>
        </w:r>
        <w:r w:rsidRPr="009839E3" w:rsidDel="009839E3">
          <w:rPr>
            <w:rStyle w:val="Lienhypertexte"/>
            <w:noProof/>
            <w:rPrChange w:id="23" w:author="RP" w:date="2019-09-30T13:01:00Z">
              <w:rPr>
                <w:rStyle w:val="Lienhypertexte"/>
                <w:noProof/>
              </w:rPr>
            </w:rPrChange>
          </w:rPr>
          <w:delText>CONSIGNATIONS DU SYST</w:delText>
        </w:r>
        <w:r w:rsidRPr="009839E3" w:rsidDel="009839E3">
          <w:rPr>
            <w:rStyle w:val="Lienhypertexte"/>
            <w:noProof/>
            <w:rPrChange w:id="24" w:author="RP" w:date="2019-09-30T13:01:00Z">
              <w:rPr>
                <w:rStyle w:val="Lienhypertexte"/>
                <w:noProof/>
              </w:rPr>
            </w:rPrChange>
          </w:rPr>
          <w:delText>E</w:delText>
        </w:r>
        <w:r w:rsidRPr="009839E3" w:rsidDel="009839E3">
          <w:rPr>
            <w:rStyle w:val="Lienhypertexte"/>
            <w:noProof/>
            <w:rPrChange w:id="25" w:author="RP" w:date="2019-09-30T13:01:00Z">
              <w:rPr>
                <w:rStyle w:val="Lienhypertexte"/>
                <w:noProof/>
              </w:rPr>
            </w:rPrChange>
          </w:rPr>
          <w:delText>ME</w:delText>
        </w:r>
        <w:r w:rsidDel="009839E3">
          <w:rPr>
            <w:noProof/>
            <w:webHidden/>
          </w:rPr>
          <w:tab/>
        </w:r>
        <w:r w:rsidR="009839E3" w:rsidDel="009839E3">
          <w:rPr>
            <w:noProof/>
            <w:webHidden/>
          </w:rPr>
          <w:delText>3</w:delText>
        </w:r>
      </w:del>
    </w:p>
    <w:p w14:paraId="2C8AD9C8" w14:textId="18F55BF5" w:rsidR="006337B4" w:rsidDel="009839E3" w:rsidRDefault="006337B4">
      <w:pPr>
        <w:pStyle w:val="TM2"/>
        <w:rPr>
          <w:del w:id="26" w:author="RP" w:date="2019-09-30T13:01:00Z"/>
          <w:rFonts w:asciiTheme="minorHAnsi" w:hAnsiTheme="minorHAnsi"/>
          <w:b w:val="0"/>
          <w:bCs w:val="0"/>
          <w:noProof/>
          <w:sz w:val="22"/>
          <w:szCs w:val="22"/>
        </w:rPr>
      </w:pPr>
      <w:del w:id="27" w:author="RP" w:date="2019-09-30T13:01:00Z">
        <w:r w:rsidRPr="009839E3" w:rsidDel="009839E3">
          <w:rPr>
            <w:rStyle w:val="Lienhypertexte"/>
            <w:noProof/>
            <w:rPrChange w:id="28" w:author="RP" w:date="2019-09-30T13:01:00Z">
              <w:rPr>
                <w:rStyle w:val="Lienhypertexte"/>
                <w:noProof/>
              </w:rPr>
            </w:rPrChange>
          </w:rPr>
          <w:delText>3.1</w:delText>
        </w:r>
        <w:r w:rsidDel="009839E3">
          <w:rPr>
            <w:rFonts w:asciiTheme="minorHAnsi" w:hAnsiTheme="minorHAnsi"/>
            <w:b w:val="0"/>
            <w:bCs w:val="0"/>
            <w:noProof/>
            <w:sz w:val="22"/>
            <w:szCs w:val="22"/>
          </w:rPr>
          <w:tab/>
        </w:r>
        <w:r w:rsidRPr="009839E3" w:rsidDel="009839E3">
          <w:rPr>
            <w:rStyle w:val="Lienhypertexte"/>
            <w:noProof/>
            <w:rPrChange w:id="29" w:author="RP" w:date="2019-09-30T13:01:00Z">
              <w:rPr>
                <w:rStyle w:val="Lienhypertexte"/>
                <w:noProof/>
              </w:rPr>
            </w:rPrChange>
          </w:rPr>
          <w:delText xml:space="preserve">MISE HORS </w:delText>
        </w:r>
        <w:r w:rsidRPr="009839E3" w:rsidDel="009839E3">
          <w:rPr>
            <w:rStyle w:val="Lienhypertexte"/>
            <w:caps/>
            <w:noProof/>
            <w:rPrChange w:id="30" w:author="RP" w:date="2019-09-30T13:01:00Z">
              <w:rPr>
                <w:rStyle w:val="Lienhypertexte"/>
                <w:caps/>
                <w:noProof/>
              </w:rPr>
            </w:rPrChange>
          </w:rPr>
          <w:delText>ENERGIE</w:delText>
        </w:r>
        <w:r w:rsidRPr="009839E3" w:rsidDel="009839E3">
          <w:rPr>
            <w:rStyle w:val="Lienhypertexte"/>
            <w:noProof/>
            <w:rPrChange w:id="31" w:author="RP" w:date="2019-09-30T13:01:00Z">
              <w:rPr>
                <w:rStyle w:val="Lienhypertexte"/>
                <w:noProof/>
              </w:rPr>
            </w:rPrChange>
          </w:rPr>
          <w:delText xml:space="preserve"> ELECTRIQUE</w:delText>
        </w:r>
        <w:r w:rsidDel="009839E3">
          <w:rPr>
            <w:noProof/>
            <w:webHidden/>
          </w:rPr>
          <w:tab/>
        </w:r>
        <w:r w:rsidR="009839E3" w:rsidDel="009839E3">
          <w:rPr>
            <w:noProof/>
            <w:webHidden/>
          </w:rPr>
          <w:delText>3</w:delText>
        </w:r>
      </w:del>
    </w:p>
    <w:p w14:paraId="5CE23EF7" w14:textId="77777777" w:rsidR="00D13D23" w:rsidRDefault="0033143D" w:rsidP="00D13D23">
      <w:pPr>
        <w:ind w:left="1418"/>
        <w:jc w:val="left"/>
        <w:rPr>
          <w:rFonts w:asciiTheme="majorHAnsi" w:hAnsiTheme="majorHAnsi"/>
          <w:b/>
          <w:bCs/>
          <w:caps/>
          <w:sz w:val="24"/>
          <w:szCs w:val="24"/>
        </w:rPr>
        <w:sectPr w:rsidR="00D13D23" w:rsidSect="000A1B9C">
          <w:headerReference w:type="default" r:id="rId12"/>
          <w:footerReference w:type="default" r:id="rId13"/>
          <w:headerReference w:type="first" r:id="rId14"/>
          <w:pgSz w:w="11906" w:h="16838" w:code="9"/>
          <w:pgMar w:top="397" w:right="567" w:bottom="851" w:left="567" w:header="397" w:footer="1134" w:gutter="0"/>
          <w:pgNumType w:start="0"/>
          <w:cols w:space="708"/>
          <w:titlePg/>
          <w:docGrid w:linePitch="360"/>
        </w:sectPr>
      </w:pPr>
      <w:r>
        <w:rPr>
          <w:rFonts w:asciiTheme="majorHAnsi" w:hAnsiTheme="majorHAnsi"/>
          <w:b/>
          <w:bCs/>
          <w:caps/>
          <w:sz w:val="24"/>
          <w:szCs w:val="24"/>
        </w:rPr>
        <w:fldChar w:fldCharType="end"/>
      </w:r>
      <w:bookmarkStart w:id="33" w:name="_GoBack"/>
      <w:bookmarkEnd w:id="33"/>
    </w:p>
    <w:p w14:paraId="6E967267" w14:textId="77777777" w:rsidR="00DB54C3" w:rsidRDefault="00DB54C3" w:rsidP="00D13D23">
      <w:pPr>
        <w:pBdr>
          <w:top w:val="single" w:sz="4" w:space="1" w:color="auto"/>
        </w:pBdr>
        <w:ind w:left="1418"/>
        <w:jc w:val="left"/>
        <w:sectPr w:rsidR="00DB54C3" w:rsidSect="008F577D">
          <w:headerReference w:type="default" r:id="rId15"/>
          <w:type w:val="continuous"/>
          <w:pgSz w:w="11906" w:h="16838" w:code="9"/>
          <w:pgMar w:top="397" w:right="567" w:bottom="851" w:left="567" w:header="397" w:footer="1134" w:gutter="0"/>
          <w:pgNumType w:start="0"/>
          <w:cols w:space="708"/>
          <w:titlePg/>
          <w:docGrid w:linePitch="360"/>
        </w:sectPr>
      </w:pPr>
    </w:p>
    <w:p w14:paraId="1CAFD01B" w14:textId="77777777" w:rsidR="00470955" w:rsidRDefault="00470955" w:rsidP="00D13D23">
      <w:pPr>
        <w:pBdr>
          <w:top w:val="single" w:sz="4" w:space="1" w:color="auto"/>
        </w:pBdr>
        <w:ind w:left="1418"/>
        <w:jc w:val="left"/>
      </w:pPr>
    </w:p>
    <w:p w14:paraId="1FCF6ADC" w14:textId="77777777" w:rsidR="00984CAC" w:rsidRPr="00984CAC" w:rsidRDefault="008206D2">
      <w:pPr>
        <w:jc w:val="left"/>
      </w:pPr>
      <w:r>
        <w:br w:type="page"/>
      </w:r>
    </w:p>
    <w:p w14:paraId="73434599" w14:textId="77777777" w:rsidR="00A82F07" w:rsidRDefault="00A82F07" w:rsidP="003506C4">
      <w:pPr>
        <w:pStyle w:val="Titre1"/>
      </w:pPr>
      <w:bookmarkStart w:id="34" w:name="_Toc184800522"/>
      <w:bookmarkStart w:id="35" w:name="_Toc410150773"/>
      <w:bookmarkStart w:id="36" w:name="_Toc367952581"/>
      <w:bookmarkStart w:id="37" w:name="_Toc425866500"/>
      <w:bookmarkStart w:id="38" w:name="_Toc20740898"/>
      <w:r>
        <w:lastRenderedPageBreak/>
        <w:t xml:space="preserve">Instructions de </w:t>
      </w:r>
      <w:bookmarkEnd w:id="34"/>
      <w:r>
        <w:t>sécurité</w:t>
      </w:r>
      <w:bookmarkEnd w:id="35"/>
      <w:bookmarkEnd w:id="36"/>
      <w:bookmarkEnd w:id="37"/>
      <w:bookmarkEnd w:id="38"/>
    </w:p>
    <w:p w14:paraId="76D1E9F4" w14:textId="77777777" w:rsidR="00A82F07" w:rsidRDefault="00A82F07" w:rsidP="00A82F07">
      <w:pPr>
        <w:pStyle w:val="Annotationimportante"/>
        <w:tabs>
          <w:tab w:val="num" w:pos="360"/>
        </w:tabs>
        <w:ind w:left="0" w:firstLine="0"/>
      </w:pPr>
      <w:r>
        <w:t>La procédure qui suit est à mettre en œuvre par du personnel habilité et conformément aux prescriptions de la norme UTE C18 –510.</w:t>
      </w:r>
    </w:p>
    <w:p w14:paraId="6E091AB7" w14:textId="77777777" w:rsidR="00A82F07" w:rsidRDefault="00A60A52" w:rsidP="00A60A52">
      <w:pPr>
        <w:tabs>
          <w:tab w:val="left" w:pos="8202"/>
        </w:tabs>
      </w:pPr>
      <w:r>
        <w:tab/>
      </w:r>
    </w:p>
    <w:p w14:paraId="6E52E007" w14:textId="77777777" w:rsidR="00A82F07" w:rsidRDefault="00A82F07" w:rsidP="00A82F07">
      <w:pPr>
        <w:rPr>
          <w:rFonts w:ascii="Times New Roman" w:hAnsi="Times New Roman"/>
        </w:rPr>
      </w:pPr>
      <w:r>
        <w:t>Avant la mise en service :</w:t>
      </w:r>
    </w:p>
    <w:p w14:paraId="7C696EFD" w14:textId="77777777" w:rsidR="00A82F07" w:rsidRDefault="00A82F07" w:rsidP="00A82F07">
      <w:pPr>
        <w:pStyle w:val="Paragraphedeliste"/>
        <w:numPr>
          <w:ilvl w:val="0"/>
          <w:numId w:val="11"/>
        </w:numPr>
      </w:pPr>
      <w:r>
        <w:t>Vérifier le bon état du câble d’alimentation</w:t>
      </w:r>
    </w:p>
    <w:p w14:paraId="73D3E940" w14:textId="77777777" w:rsidR="00A82F07" w:rsidRDefault="00A82F07" w:rsidP="00A82F07">
      <w:pPr>
        <w:pStyle w:val="Paragraphedeliste"/>
        <w:numPr>
          <w:ilvl w:val="0"/>
          <w:numId w:val="11"/>
        </w:numPr>
      </w:pPr>
      <w:r>
        <w:t>Vérifier la présence et le bon état des carters de protections</w:t>
      </w:r>
    </w:p>
    <w:p w14:paraId="23A83A82" w14:textId="77777777" w:rsidR="00A82F07" w:rsidRDefault="00A82F07" w:rsidP="00A82F07">
      <w:pPr>
        <w:rPr>
          <w:color w:val="000000"/>
        </w:rPr>
      </w:pPr>
    </w:p>
    <w:p w14:paraId="07D94341" w14:textId="77777777" w:rsidR="00A82F07" w:rsidRDefault="00A82F07" w:rsidP="00A82F07">
      <w:pPr>
        <w:autoSpaceDE w:val="0"/>
        <w:autoSpaceDN w:val="0"/>
        <w:adjustRightInd w:val="0"/>
        <w:rPr>
          <w:color w:val="000000"/>
        </w:rPr>
      </w:pPr>
      <w:r>
        <w:rPr>
          <w:noProof/>
        </w:rPr>
        <w:drawing>
          <wp:anchor distT="0" distB="0" distL="114300" distR="114300" simplePos="0" relativeHeight="251662848" behindDoc="1" locked="0" layoutInCell="1" allowOverlap="0" wp14:anchorId="2F99A1B0" wp14:editId="33DC98E2">
            <wp:simplePos x="0" y="0"/>
            <wp:positionH relativeFrom="column">
              <wp:align>left</wp:align>
            </wp:positionH>
            <wp:positionV relativeFrom="paragraph">
              <wp:posOffset>0</wp:posOffset>
            </wp:positionV>
            <wp:extent cx="1424940" cy="1318260"/>
            <wp:effectExtent l="0" t="0" r="3810" b="0"/>
            <wp:wrapSquare wrapText="bothSides"/>
            <wp:docPr id="1"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4940" cy="1318260"/>
                    </a:xfrm>
                    <a:prstGeom prst="rect">
                      <a:avLst/>
                    </a:prstGeom>
                    <a:noFill/>
                  </pic:spPr>
                </pic:pic>
              </a:graphicData>
            </a:graphic>
          </wp:anchor>
        </w:drawing>
      </w:r>
    </w:p>
    <w:p w14:paraId="34F5C6AB" w14:textId="77777777" w:rsidR="00A82F07" w:rsidRDefault="00A82F07" w:rsidP="00A82F07">
      <w:pPr>
        <w:autoSpaceDE w:val="0"/>
        <w:autoSpaceDN w:val="0"/>
        <w:adjustRightInd w:val="0"/>
        <w:rPr>
          <w:b/>
          <w:bCs/>
          <w:color w:val="0000FF"/>
        </w:rPr>
      </w:pPr>
      <w:r>
        <w:rPr>
          <w:b/>
          <w:bCs/>
          <w:color w:val="0000FF"/>
        </w:rPr>
        <w:t>INTERVENTION SUR LE COFFRET ELECTRIQUE DE</w:t>
      </w:r>
    </w:p>
    <w:p w14:paraId="53D34E7C" w14:textId="77777777" w:rsidR="00A82F07" w:rsidRDefault="00A82F07" w:rsidP="00A82F07">
      <w:pPr>
        <w:autoSpaceDE w:val="0"/>
        <w:autoSpaceDN w:val="0"/>
        <w:adjustRightInd w:val="0"/>
        <w:rPr>
          <w:b/>
          <w:bCs/>
          <w:color w:val="0000FF"/>
        </w:rPr>
      </w:pPr>
      <w:r>
        <w:rPr>
          <w:b/>
          <w:bCs/>
          <w:color w:val="0000FF"/>
        </w:rPr>
        <w:t>COMMANDE ET DE PUISSANCE ou SUR LE SYSTEME :</w:t>
      </w:r>
    </w:p>
    <w:p w14:paraId="6C76C602" w14:textId="77777777" w:rsidR="00A82F07" w:rsidRDefault="00A82F07" w:rsidP="00A82F07">
      <w:r>
        <w:t>Les interventions ne peuvent être effectuées que si les énergies ont été CONSIGNEES en respectant les prescriptions de la norme UTE C18-510.</w:t>
      </w:r>
    </w:p>
    <w:p w14:paraId="78EDEE89"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b/>
          <w:bCs/>
        </w:rPr>
      </w:pPr>
      <w:r>
        <w:rPr>
          <w:b/>
          <w:bCs/>
        </w:rPr>
        <w:t>RAPPELS :</w:t>
      </w:r>
    </w:p>
    <w:p w14:paraId="5AE4FEF2"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bCs/>
          <w:i/>
        </w:rPr>
      </w:pPr>
      <w:r>
        <w:rPr>
          <w:bCs/>
          <w:i/>
        </w:rPr>
        <w:t>La norme UTE C18-510 définit 5 règles de base assurant une parfaite consignation des énergies :</w:t>
      </w:r>
    </w:p>
    <w:p w14:paraId="1E156973"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1/</w:t>
      </w:r>
      <w:r>
        <w:t xml:space="preserve"> </w:t>
      </w:r>
      <w:r>
        <w:rPr>
          <w:iCs/>
        </w:rPr>
        <w:t>Le circuit doit être séparé de toute source de tension et cette séparation doit être effectuée de façon pleinement apparente.</w:t>
      </w:r>
    </w:p>
    <w:p w14:paraId="367B2AF5"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2/</w:t>
      </w:r>
      <w:r>
        <w:t xml:space="preserve"> </w:t>
      </w:r>
      <w:r>
        <w:rPr>
          <w:iCs/>
        </w:rPr>
        <w:t>Les appareils de séparation doivent être condamnés en position d’ouverture, interdisant toute possibilité de remise sous tension.</w:t>
      </w:r>
    </w:p>
    <w:p w14:paraId="2E2BCC1A"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3/</w:t>
      </w:r>
      <w:r>
        <w:t xml:space="preserve"> </w:t>
      </w:r>
      <w:r>
        <w:rPr>
          <w:iCs/>
        </w:rPr>
        <w:t>Une vérification d’absence de tension doit être effectuée sur chaque conducteur en aval du point de séparation.</w:t>
      </w:r>
    </w:p>
    <w:p w14:paraId="3B467200" w14:textId="77777777" w:rsidR="00FF47A4" w:rsidRDefault="00FF47A4" w:rsidP="00FF47A4">
      <w:pPr>
        <w:pBdr>
          <w:top w:val="single" w:sz="18" w:space="1" w:color="auto"/>
          <w:left w:val="single" w:sz="18" w:space="4" w:color="auto"/>
          <w:bottom w:val="single" w:sz="18" w:space="1" w:color="auto"/>
          <w:right w:val="single" w:sz="18" w:space="4" w:color="auto"/>
        </w:pBdr>
        <w:shd w:val="clear" w:color="auto" w:fill="FFFF66"/>
        <w:ind w:left="284" w:firstLine="13"/>
        <w:rPr>
          <w:iCs/>
        </w:rPr>
      </w:pPr>
      <w:r w:rsidRPr="0056374B">
        <w:rPr>
          <w:iCs/>
        </w:rPr>
        <w:t xml:space="preserve">4/ </w:t>
      </w:r>
      <w:r>
        <w:rPr>
          <w:iCs/>
        </w:rPr>
        <w:t>Chacun des conducteurs entrant dans la zone à protéger doit être mis à la terre et en court-circuit.</w:t>
      </w:r>
      <w:r w:rsidRPr="0056374B">
        <w:rPr>
          <w:iCs/>
        </w:rPr>
        <w:t xml:space="preserve"> La mise à la terre et en court-circuit n’est obligatoire qu’après l’analyse de risque, ce n’est pas une obligation mais nécessaire si : risque de remise sous tension des installations, condensateurs, longs câbles…</w:t>
      </w:r>
    </w:p>
    <w:p w14:paraId="334D564F"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5/</w:t>
      </w:r>
      <w:r>
        <w:t xml:space="preserve"> </w:t>
      </w:r>
      <w:r>
        <w:rPr>
          <w:iCs/>
        </w:rPr>
        <w:t>La zone de travail doit être délimitée matériellement.</w:t>
      </w:r>
    </w:p>
    <w:p w14:paraId="38F4E792"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pPr>
      <w:r>
        <w:rPr>
          <w:iCs/>
          <w:u w:val="single"/>
        </w:rPr>
        <w:t>Remarques</w:t>
      </w:r>
      <w:r>
        <w:rPr>
          <w:iCs/>
        </w:rPr>
        <w:t> :</w:t>
      </w:r>
      <w:r>
        <w:t xml:space="preserve"> Pour effectuer des mesurages en sécurité il faut être habilité et :</w:t>
      </w:r>
    </w:p>
    <w:p w14:paraId="2664A1D5"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t>- Utiliser du matériel conforme aux normes en vigueur (V.A.T. …).</w:t>
      </w:r>
    </w:p>
    <w:p w14:paraId="7DA14164"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t>- Vérifier le matériel de mesurage.</w:t>
      </w:r>
    </w:p>
    <w:p w14:paraId="2E569171"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t>- Disposer des schémas électriques de l’installation.</w:t>
      </w:r>
    </w:p>
    <w:p w14:paraId="7B0D8EC7" w14:textId="77777777" w:rsidR="00FF47A4" w:rsidRDefault="00A82F07" w:rsidP="00FF47A4">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r>
      <w:r w:rsidR="00FF47A4">
        <w:t xml:space="preserve">- Utiliser des gants isolants, un écran facial (qui protège contre les flashs, mais aussi la projection </w:t>
      </w:r>
    </w:p>
    <w:p w14:paraId="522B6772" w14:textId="77777777" w:rsidR="00FF47A4" w:rsidRDefault="00FF47A4" w:rsidP="00FF47A4">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r>
      <w:proofErr w:type="gramStart"/>
      <w:r>
        <w:t>de</w:t>
      </w:r>
      <w:proofErr w:type="gramEnd"/>
      <w:r>
        <w:t xml:space="preserve"> matières en fusion), </w:t>
      </w:r>
      <w:bookmarkStart w:id="39" w:name="_Hlk2762244"/>
      <w:r>
        <w:t>des vêtements de travail en coton recouvrant le corps et les membres</w:t>
      </w:r>
      <w:bookmarkEnd w:id="39"/>
      <w:r>
        <w:t xml:space="preserve"> </w:t>
      </w:r>
    </w:p>
    <w:p w14:paraId="662C63B1" w14:textId="77777777" w:rsidR="00FF47A4" w:rsidRDefault="00FF47A4" w:rsidP="00FF47A4">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r>
      <w:proofErr w:type="gramStart"/>
      <w:r>
        <w:t>et</w:t>
      </w:r>
      <w:proofErr w:type="gramEnd"/>
      <w:r>
        <w:t xml:space="preserve"> un tapis de sol isolant.</w:t>
      </w:r>
    </w:p>
    <w:p w14:paraId="55F2B455" w14:textId="3442A054"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rPr>
          <w:iCs/>
        </w:rPr>
      </w:pPr>
      <w:r>
        <w:tab/>
        <w:t>- Respecter la norme UTE C18-510.</w:t>
      </w:r>
    </w:p>
    <w:p w14:paraId="5AFD0F3F" w14:textId="77777777" w:rsidR="00A82F07" w:rsidRPr="000E1669" w:rsidRDefault="00A82F07" w:rsidP="003506C4">
      <w:pPr>
        <w:pStyle w:val="Titre1"/>
      </w:pPr>
      <w:bookmarkStart w:id="40" w:name="_Toc410150779"/>
      <w:bookmarkStart w:id="41" w:name="_Toc347424413"/>
      <w:bookmarkStart w:id="42" w:name="_Toc201122296"/>
      <w:bookmarkStart w:id="43" w:name="_Toc425866501"/>
      <w:bookmarkStart w:id="44" w:name="_Toc203183782"/>
      <w:bookmarkStart w:id="45" w:name="_Toc416988651"/>
      <w:bookmarkStart w:id="46" w:name="_Toc425856414"/>
      <w:bookmarkStart w:id="47" w:name="_Toc410150774"/>
      <w:bookmarkStart w:id="48" w:name="_Toc347424437"/>
      <w:bookmarkStart w:id="49" w:name="_Toc199294711"/>
      <w:bookmarkStart w:id="50" w:name="_Toc20740899"/>
      <w:r w:rsidRPr="000E1669">
        <w:lastRenderedPageBreak/>
        <w:t>CONTRE-INDICATIONS D’EMPLOI</w:t>
      </w:r>
      <w:bookmarkEnd w:id="40"/>
      <w:bookmarkEnd w:id="41"/>
      <w:bookmarkEnd w:id="42"/>
      <w:bookmarkEnd w:id="43"/>
      <w:bookmarkEnd w:id="50"/>
    </w:p>
    <w:p w14:paraId="393ED315" w14:textId="77777777" w:rsidR="00A82F07" w:rsidRDefault="00A82F07" w:rsidP="00A82F07">
      <w:r>
        <w:t xml:space="preserve">Le système </w:t>
      </w:r>
      <w:r w:rsidR="006C60CD">
        <w:t>AFFICHAGE DYNAMIQUE COMMERCIAL ET PUBLICITAIRE</w:t>
      </w:r>
      <w:r>
        <w:t xml:space="preserve"> est prévu pour être utilisé dans les conditions définies par le présent dossier technique, toute autre utilisation de l’équipement est à proscrire.</w:t>
      </w:r>
    </w:p>
    <w:p w14:paraId="3A349563" w14:textId="77777777" w:rsidR="00A82F07" w:rsidRDefault="00A82F07" w:rsidP="00A82F07">
      <w:r>
        <w:t>La société ERM décline toute responsabilité dans le cas d’une mauvaise utilisation de l’équipement. Ce dernier point peut entraîner une annulation de la garantie. </w:t>
      </w:r>
    </w:p>
    <w:p w14:paraId="0E53B8C1" w14:textId="77777777" w:rsidR="00A82F07" w:rsidRPr="000E1669" w:rsidRDefault="00A82F07" w:rsidP="00A82F07">
      <w:pPr>
        <w:rPr>
          <w:b/>
          <w:sz w:val="28"/>
          <w:szCs w:val="28"/>
          <w:u w:val="single"/>
        </w:rPr>
      </w:pPr>
      <w:bookmarkStart w:id="51" w:name="_Toc202585806"/>
      <w:bookmarkStart w:id="52" w:name="_Toc200873658"/>
      <w:r w:rsidRPr="000E1669">
        <w:rPr>
          <w:b/>
          <w:sz w:val="28"/>
          <w:szCs w:val="28"/>
          <w:u w:val="single"/>
        </w:rPr>
        <w:t>R</w:t>
      </w:r>
      <w:bookmarkEnd w:id="51"/>
      <w:bookmarkEnd w:id="52"/>
      <w:r w:rsidRPr="000E1669">
        <w:rPr>
          <w:b/>
          <w:sz w:val="28"/>
          <w:szCs w:val="28"/>
          <w:u w:val="single"/>
        </w:rPr>
        <w:t>ecommandations :</w:t>
      </w:r>
    </w:p>
    <w:p w14:paraId="3CE38A06" w14:textId="77777777" w:rsidR="00A82F07" w:rsidRPr="000E1669" w:rsidRDefault="00A82F07" w:rsidP="00A82F07">
      <w:pPr>
        <w:pStyle w:val="Paragraphedeliste"/>
        <w:numPr>
          <w:ilvl w:val="0"/>
          <w:numId w:val="15"/>
        </w:numPr>
        <w:ind w:left="714" w:hanging="357"/>
        <w:contextualSpacing w:val="0"/>
        <w:rPr>
          <w:b/>
          <w:sz w:val="24"/>
          <w:szCs w:val="24"/>
        </w:rPr>
      </w:pPr>
      <w:r w:rsidRPr="000E1669">
        <w:rPr>
          <w:b/>
          <w:sz w:val="24"/>
          <w:szCs w:val="24"/>
        </w:rPr>
        <w:t>Ne pas mettre en service l’équipement sans avoir pris connaissance de l’ensemble du dossier technique.</w:t>
      </w:r>
    </w:p>
    <w:p w14:paraId="0032CDB8" w14:textId="77777777" w:rsidR="00A82F07" w:rsidRPr="000E1669" w:rsidRDefault="00A82F07" w:rsidP="00A82F07">
      <w:pPr>
        <w:pStyle w:val="Paragraphedeliste"/>
        <w:numPr>
          <w:ilvl w:val="0"/>
          <w:numId w:val="15"/>
        </w:numPr>
        <w:ind w:left="714" w:hanging="357"/>
        <w:contextualSpacing w:val="0"/>
        <w:rPr>
          <w:b/>
          <w:sz w:val="24"/>
          <w:szCs w:val="24"/>
        </w:rPr>
      </w:pPr>
      <w:r w:rsidRPr="000E1669">
        <w:rPr>
          <w:b/>
          <w:sz w:val="24"/>
          <w:szCs w:val="24"/>
        </w:rPr>
        <w:t>Le système doit être normalement installé dans un local éclairé, non-poussiéreux, sec et tempéré.</w:t>
      </w:r>
    </w:p>
    <w:p w14:paraId="380AAE89" w14:textId="77777777" w:rsidR="00A82F07" w:rsidRPr="000E1669" w:rsidRDefault="00A82F07" w:rsidP="00A82F07">
      <w:pPr>
        <w:pStyle w:val="Paragraphedeliste"/>
        <w:numPr>
          <w:ilvl w:val="0"/>
          <w:numId w:val="15"/>
        </w:numPr>
        <w:ind w:left="714" w:hanging="357"/>
        <w:contextualSpacing w:val="0"/>
        <w:rPr>
          <w:b/>
          <w:sz w:val="24"/>
          <w:szCs w:val="24"/>
        </w:rPr>
      </w:pPr>
      <w:r w:rsidRPr="000E1669">
        <w:rPr>
          <w:b/>
          <w:sz w:val="24"/>
          <w:szCs w:val="24"/>
        </w:rPr>
        <w:t xml:space="preserve">Le système doit être installé sur </w:t>
      </w:r>
      <w:r w:rsidRPr="004330FA">
        <w:rPr>
          <w:b/>
          <w:sz w:val="24"/>
          <w:szCs w:val="24"/>
        </w:rPr>
        <w:t>un sol plan</w:t>
      </w:r>
      <w:r w:rsidRPr="000E1669">
        <w:rPr>
          <w:b/>
          <w:sz w:val="24"/>
          <w:szCs w:val="24"/>
        </w:rPr>
        <w:t xml:space="preserve"> horizontal capable de supporter sa charge</w:t>
      </w:r>
    </w:p>
    <w:p w14:paraId="0CD69B6F" w14:textId="77777777" w:rsidR="00A82F07" w:rsidRPr="000E1669" w:rsidRDefault="00A82F07" w:rsidP="00A82F07">
      <w:pPr>
        <w:pStyle w:val="Paragraphedeliste"/>
        <w:numPr>
          <w:ilvl w:val="0"/>
          <w:numId w:val="15"/>
        </w:numPr>
        <w:ind w:left="714" w:hanging="357"/>
        <w:contextualSpacing w:val="0"/>
        <w:rPr>
          <w:b/>
          <w:sz w:val="24"/>
          <w:szCs w:val="24"/>
        </w:rPr>
      </w:pPr>
      <w:r w:rsidRPr="000E1669">
        <w:rPr>
          <w:b/>
          <w:sz w:val="24"/>
          <w:szCs w:val="24"/>
        </w:rPr>
        <w:t>Les interventions doivent être réalisées par du personnel habilité et en respectant les normes en vigueurs.</w:t>
      </w:r>
    </w:p>
    <w:p w14:paraId="2015B523" w14:textId="77777777" w:rsidR="00A82F07" w:rsidRPr="000E1669" w:rsidRDefault="00A82F07" w:rsidP="00A82F07">
      <w:pPr>
        <w:pStyle w:val="Paragraphedeliste"/>
        <w:numPr>
          <w:ilvl w:val="0"/>
          <w:numId w:val="15"/>
        </w:numPr>
        <w:ind w:left="714" w:hanging="357"/>
        <w:contextualSpacing w:val="0"/>
        <w:rPr>
          <w:b/>
          <w:sz w:val="24"/>
          <w:szCs w:val="24"/>
        </w:rPr>
      </w:pPr>
      <w:r w:rsidRPr="000E1669">
        <w:rPr>
          <w:b/>
          <w:sz w:val="24"/>
          <w:szCs w:val="24"/>
        </w:rPr>
        <w:t>Il est impératif de consigner l'ensemble des énergies du système avant toute intervention.</w:t>
      </w:r>
    </w:p>
    <w:p w14:paraId="7BD2C1F3" w14:textId="77777777" w:rsidR="00A82F07" w:rsidRPr="000E1669" w:rsidRDefault="00A82F07" w:rsidP="00A82F07">
      <w:pPr>
        <w:pStyle w:val="Paragraphedeliste"/>
        <w:numPr>
          <w:ilvl w:val="0"/>
          <w:numId w:val="15"/>
        </w:numPr>
        <w:ind w:left="714" w:hanging="357"/>
        <w:contextualSpacing w:val="0"/>
        <w:rPr>
          <w:b/>
          <w:sz w:val="24"/>
          <w:szCs w:val="24"/>
        </w:rPr>
      </w:pPr>
      <w:r w:rsidRPr="000E1669">
        <w:rPr>
          <w:b/>
          <w:sz w:val="24"/>
          <w:szCs w:val="24"/>
        </w:rPr>
        <w:t>Il est impératif de maintenir le système en bon état de fonctionnement.</w:t>
      </w:r>
    </w:p>
    <w:p w14:paraId="5F6776FE" w14:textId="77777777" w:rsidR="00A82F07" w:rsidRPr="0053623D" w:rsidRDefault="00A82F07" w:rsidP="00A82F07">
      <w:pPr>
        <w:pStyle w:val="Paragraphedeliste"/>
        <w:numPr>
          <w:ilvl w:val="0"/>
          <w:numId w:val="15"/>
        </w:numPr>
        <w:ind w:left="714" w:hanging="357"/>
        <w:contextualSpacing w:val="0"/>
        <w:rPr>
          <w:rFonts w:cs="Arial"/>
          <w:b/>
          <w:sz w:val="24"/>
          <w:szCs w:val="24"/>
        </w:rPr>
      </w:pPr>
      <w:r w:rsidRPr="000E1669">
        <w:rPr>
          <w:b/>
          <w:sz w:val="24"/>
          <w:szCs w:val="24"/>
        </w:rPr>
        <w:t>Le port de</w:t>
      </w:r>
      <w:r>
        <w:rPr>
          <w:b/>
          <w:sz w:val="24"/>
          <w:szCs w:val="24"/>
        </w:rPr>
        <w:t>s EPI (chaussures de sécurité,</w:t>
      </w:r>
      <w:r w:rsidRPr="000E1669">
        <w:rPr>
          <w:b/>
          <w:sz w:val="24"/>
          <w:szCs w:val="24"/>
        </w:rPr>
        <w:t xml:space="preserve"> bleu de travail</w:t>
      </w:r>
      <w:r>
        <w:rPr>
          <w:b/>
          <w:sz w:val="24"/>
          <w:szCs w:val="24"/>
        </w:rPr>
        <w:t>…</w:t>
      </w:r>
      <w:r w:rsidRPr="000E1669">
        <w:rPr>
          <w:b/>
          <w:sz w:val="24"/>
          <w:szCs w:val="24"/>
        </w:rPr>
        <w:t xml:space="preserve">) est obligatoire pour travailler </w:t>
      </w:r>
      <w:r w:rsidRPr="0053623D">
        <w:rPr>
          <w:rFonts w:cs="Arial"/>
          <w:b/>
          <w:sz w:val="24"/>
          <w:szCs w:val="24"/>
        </w:rPr>
        <w:t>sur le système.</w:t>
      </w:r>
    </w:p>
    <w:p w14:paraId="1F4CE7E2" w14:textId="77777777" w:rsidR="00A82F07" w:rsidRPr="0053623D" w:rsidRDefault="00A82F07" w:rsidP="00A82F07">
      <w:pPr>
        <w:pStyle w:val="Paragraphedeliste"/>
        <w:numPr>
          <w:ilvl w:val="0"/>
          <w:numId w:val="15"/>
        </w:numPr>
        <w:ind w:left="714" w:hanging="357"/>
        <w:contextualSpacing w:val="0"/>
        <w:rPr>
          <w:rFonts w:cs="Arial"/>
          <w:b/>
          <w:sz w:val="24"/>
          <w:szCs w:val="24"/>
        </w:rPr>
      </w:pPr>
      <w:r w:rsidRPr="0053623D">
        <w:rPr>
          <w:rFonts w:cs="Arial"/>
          <w:b/>
          <w:bCs/>
          <w:sz w:val="24"/>
          <w:szCs w:val="24"/>
        </w:rPr>
        <w:t>Les activités réalisées sur le système sont sous la responsabilité de l’enseignant en charge de l'équipement.</w:t>
      </w:r>
    </w:p>
    <w:p w14:paraId="64689B5F" w14:textId="77777777" w:rsidR="00A82F07" w:rsidRPr="004330FA" w:rsidRDefault="00A82F07" w:rsidP="00A82F07">
      <w:pPr>
        <w:pStyle w:val="Paragraphedeliste"/>
        <w:numPr>
          <w:ilvl w:val="0"/>
          <w:numId w:val="15"/>
        </w:numPr>
        <w:ind w:left="714" w:hanging="357"/>
        <w:contextualSpacing w:val="0"/>
        <w:rPr>
          <w:b/>
          <w:sz w:val="24"/>
          <w:szCs w:val="24"/>
        </w:rPr>
      </w:pPr>
      <w:r w:rsidRPr="004330FA">
        <w:rPr>
          <w:b/>
          <w:sz w:val="24"/>
          <w:szCs w:val="24"/>
        </w:rPr>
        <w:t>Ne pas introduire d’objets ou de corps étrangers dans le système.</w:t>
      </w:r>
    </w:p>
    <w:p w14:paraId="1C1D7649" w14:textId="77777777" w:rsidR="00A82F07" w:rsidRPr="004330FA" w:rsidRDefault="004330FA" w:rsidP="00A82F07">
      <w:pPr>
        <w:pStyle w:val="Paragraphedeliste"/>
        <w:numPr>
          <w:ilvl w:val="0"/>
          <w:numId w:val="15"/>
        </w:numPr>
        <w:ind w:left="714" w:hanging="357"/>
        <w:contextualSpacing w:val="0"/>
        <w:rPr>
          <w:b/>
          <w:sz w:val="24"/>
          <w:szCs w:val="24"/>
        </w:rPr>
      </w:pPr>
      <w:r w:rsidRPr="004330FA">
        <w:rPr>
          <w:b/>
          <w:sz w:val="24"/>
          <w:szCs w:val="24"/>
        </w:rPr>
        <w:t>Prendre toutes les dispositions nécessaires à la mise en application de la réglementation en rapport avec la vidéo surveillance</w:t>
      </w:r>
      <w:r w:rsidR="00A82F07" w:rsidRPr="004330FA">
        <w:rPr>
          <w:b/>
          <w:sz w:val="24"/>
          <w:szCs w:val="24"/>
        </w:rPr>
        <w:t>.</w:t>
      </w:r>
    </w:p>
    <w:p w14:paraId="314FA224" w14:textId="611DE85E" w:rsidR="00A82F07" w:rsidRPr="00D830E6" w:rsidRDefault="00A82F07" w:rsidP="00A82F07">
      <w:pPr>
        <w:widowControl w:val="0"/>
        <w:numPr>
          <w:ilvl w:val="0"/>
          <w:numId w:val="15"/>
        </w:numPr>
        <w:spacing w:before="240" w:after="0" w:line="240" w:lineRule="auto"/>
        <w:rPr>
          <w:rFonts w:cs="Arial"/>
          <w:sz w:val="24"/>
          <w:szCs w:val="24"/>
        </w:rPr>
      </w:pPr>
      <w:proofErr w:type="gramStart"/>
      <w:r w:rsidRPr="0053623D">
        <w:rPr>
          <w:rFonts w:cs="Arial"/>
          <w:b/>
          <w:bCs/>
          <w:sz w:val="24"/>
          <w:szCs w:val="24"/>
        </w:rPr>
        <w:t>Attention!</w:t>
      </w:r>
      <w:proofErr w:type="gramEnd"/>
      <w:r w:rsidRPr="0053623D">
        <w:rPr>
          <w:rFonts w:cs="Arial"/>
          <w:b/>
          <w:bCs/>
          <w:sz w:val="24"/>
          <w:szCs w:val="24"/>
        </w:rPr>
        <w:t xml:space="preserve"> Ne jamais enlever les plaques d'identification des produits (plaque CE et plaques collées sur le matériel), ce dernier point peut entraîner une annulation de la garantie de l'équipement. La plaque d’identification contient des données techniques indispensables pour le service après-vente, l'entretien et la fourniture de pièces détachées</w:t>
      </w:r>
      <w:r w:rsidR="0026389A">
        <w:rPr>
          <w:rFonts w:cs="Arial"/>
          <w:b/>
          <w:bCs/>
          <w:sz w:val="24"/>
          <w:szCs w:val="24"/>
        </w:rPr>
        <w:t>.</w:t>
      </w:r>
    </w:p>
    <w:p w14:paraId="570C0DD4" w14:textId="77777777" w:rsidR="00D830E6" w:rsidRPr="00246DC1" w:rsidRDefault="00D830E6" w:rsidP="00D830E6">
      <w:pPr>
        <w:widowControl w:val="0"/>
        <w:numPr>
          <w:ilvl w:val="0"/>
          <w:numId w:val="15"/>
        </w:numPr>
        <w:spacing w:before="240" w:after="0" w:line="240" w:lineRule="auto"/>
        <w:rPr>
          <w:rFonts w:cs="Arial"/>
          <w:b/>
          <w:bCs/>
          <w:sz w:val="24"/>
          <w:szCs w:val="24"/>
        </w:rPr>
      </w:pPr>
      <w:r>
        <w:rPr>
          <w:rFonts w:cs="Arial"/>
          <w:b/>
          <w:bCs/>
          <w:sz w:val="24"/>
          <w:szCs w:val="24"/>
        </w:rPr>
        <w:t>Ne pas mettre en œuvre un appareil de mesure d’isolement sur le système sans avoir analysé les schémas. Tous les composants de l’installation qui intègrent de l’électronique doivent être isolés de l’installation lors d’une mesure d’isolement.</w:t>
      </w:r>
      <w:r w:rsidRPr="00246DC1">
        <w:rPr>
          <w:rFonts w:cs="Arial"/>
          <w:b/>
          <w:bCs/>
          <w:sz w:val="24"/>
          <w:szCs w:val="24"/>
        </w:rPr>
        <w:t xml:space="preserve"> Ce type de mesure ne peut être réalisé que sous la surveillance d’un enseignant.  </w:t>
      </w:r>
      <w:r>
        <w:rPr>
          <w:rFonts w:cs="Arial"/>
          <w:b/>
          <w:bCs/>
          <w:sz w:val="24"/>
          <w:szCs w:val="24"/>
        </w:rPr>
        <w:t>Le non-respect de ces consignes entrainera une annulation de la garantie.</w:t>
      </w:r>
      <w:r w:rsidRPr="00246DC1">
        <w:rPr>
          <w:rFonts w:cs="Arial"/>
          <w:b/>
          <w:bCs/>
          <w:sz w:val="24"/>
          <w:szCs w:val="24"/>
        </w:rPr>
        <w:t xml:space="preserve"> </w:t>
      </w:r>
    </w:p>
    <w:p w14:paraId="047B5430" w14:textId="77777777" w:rsidR="00A82F07" w:rsidRPr="000E1669" w:rsidRDefault="00A82F07" w:rsidP="00A82F07"/>
    <w:p w14:paraId="0A596492" w14:textId="79237E87" w:rsidR="00A82F07" w:rsidRPr="004330FA" w:rsidRDefault="006337B4" w:rsidP="006337B4">
      <w:pPr>
        <w:pStyle w:val="Titre1"/>
      </w:pPr>
      <w:bookmarkStart w:id="53" w:name="_Toc425866503"/>
      <w:bookmarkStart w:id="54" w:name="_Hlk20740811"/>
      <w:bookmarkStart w:id="55" w:name="_Toc20740900"/>
      <w:bookmarkEnd w:id="44"/>
      <w:bookmarkEnd w:id="45"/>
      <w:bookmarkEnd w:id="46"/>
      <w:r w:rsidRPr="006337B4">
        <w:t>CONSIGNATION</w:t>
      </w:r>
      <w:del w:id="56" w:author="RP" w:date="2019-09-30T12:59:00Z">
        <w:r w:rsidRPr="006337B4" w:rsidDel="003506C4">
          <w:delText>S</w:delText>
        </w:r>
      </w:del>
      <w:r w:rsidRPr="006337B4">
        <w:t xml:space="preserve"> DU SYSTEME</w:t>
      </w:r>
      <w:bookmarkEnd w:id="47"/>
      <w:bookmarkEnd w:id="48"/>
      <w:bookmarkEnd w:id="49"/>
      <w:bookmarkEnd w:id="53"/>
      <w:bookmarkEnd w:id="55"/>
    </w:p>
    <w:p w14:paraId="2273F22F" w14:textId="77777777" w:rsidR="00A82F07" w:rsidRPr="004330FA" w:rsidRDefault="00A82F07" w:rsidP="00A82F07">
      <w:pPr>
        <w:pStyle w:val="Annotationimportante"/>
        <w:tabs>
          <w:tab w:val="num" w:pos="360"/>
        </w:tabs>
        <w:ind w:left="0" w:firstLine="0"/>
        <w:rPr>
          <w:szCs w:val="20"/>
        </w:rPr>
      </w:pPr>
      <w:r w:rsidRPr="004330FA">
        <w:t xml:space="preserve">Avant toute intervention sur le système, il est nécessaire de le mettre hors énergies et de procéder </w:t>
      </w:r>
      <w:r w:rsidR="006C60CD">
        <w:t>à la consignation</w:t>
      </w:r>
      <w:r w:rsidRPr="004330FA">
        <w:t xml:space="preserve"> </w:t>
      </w:r>
      <w:r w:rsidR="006C60CD" w:rsidRPr="004330FA">
        <w:t>électrique</w:t>
      </w:r>
      <w:r w:rsidRPr="004330FA">
        <w:t>. Ces opérations doivent être effectuées par du personnel habilité.</w:t>
      </w:r>
    </w:p>
    <w:p w14:paraId="551EB0F1" w14:textId="48786BAA" w:rsidR="004330FA" w:rsidRDefault="004330FA" w:rsidP="00A82F07"/>
    <w:p w14:paraId="37B94D02" w14:textId="77777777" w:rsidR="006337B4" w:rsidRDefault="006337B4" w:rsidP="006337B4">
      <w:pPr>
        <w:pStyle w:val="Titre2"/>
        <w:ind w:left="576" w:hanging="576"/>
      </w:pPr>
      <w:bookmarkStart w:id="57" w:name="_Toc410150775"/>
      <w:bookmarkStart w:id="58" w:name="_Toc347424438"/>
      <w:bookmarkStart w:id="59" w:name="_Toc199294712"/>
      <w:bookmarkStart w:id="60" w:name="_Toc425866504"/>
      <w:bookmarkStart w:id="61" w:name="_Toc18399858"/>
      <w:bookmarkStart w:id="62" w:name="_Toc20740901"/>
      <w:r>
        <w:t xml:space="preserve">MISE HORS </w:t>
      </w:r>
      <w:r>
        <w:rPr>
          <w:caps/>
        </w:rPr>
        <w:t>ENERGIE</w:t>
      </w:r>
      <w:r>
        <w:t xml:space="preserve"> </w:t>
      </w:r>
      <w:r w:rsidRPr="00C000F0">
        <w:t>ELECTRIQUE</w:t>
      </w:r>
      <w:bookmarkEnd w:id="57"/>
      <w:bookmarkEnd w:id="58"/>
      <w:bookmarkEnd w:id="59"/>
      <w:bookmarkEnd w:id="60"/>
      <w:bookmarkEnd w:id="61"/>
      <w:bookmarkEnd w:id="62"/>
    </w:p>
    <w:p w14:paraId="62012A03" w14:textId="77777777" w:rsidR="006337B4" w:rsidRDefault="006337B4" w:rsidP="00A82F07"/>
    <w:p w14:paraId="1576EC6A" w14:textId="4F5335DF" w:rsidR="004330FA" w:rsidRPr="004330FA" w:rsidRDefault="00A82F07" w:rsidP="00A82F07">
      <w:r w:rsidRPr="004330FA">
        <w:t xml:space="preserve">Pour mettre le système hors énergie électrique, </w:t>
      </w:r>
      <w:r w:rsidR="006337B4">
        <w:t xml:space="preserve">après avoir arrêté le PC NUC et après avoir éteint le routeur 4G, </w:t>
      </w:r>
      <w:r w:rsidR="004330FA" w:rsidRPr="004330FA">
        <w:t>débrancher l</w:t>
      </w:r>
      <w:r w:rsidR="006C60CD">
        <w:t>a</w:t>
      </w:r>
      <w:r w:rsidR="004330FA">
        <w:t xml:space="preserve"> </w:t>
      </w:r>
      <w:r w:rsidR="004330FA" w:rsidRPr="004330FA">
        <w:t>fiche 2P+T d’alimentation du système.</w:t>
      </w:r>
      <w:bookmarkEnd w:id="54"/>
    </w:p>
    <w:sectPr w:rsidR="004330FA" w:rsidRPr="004330FA" w:rsidSect="004330FA">
      <w:headerReference w:type="default" r:id="rId17"/>
      <w:footerReference w:type="default" r:id="rId18"/>
      <w:type w:val="continuous"/>
      <w:pgSz w:w="11906" w:h="16838" w:code="9"/>
      <w:pgMar w:top="1126" w:right="567" w:bottom="851"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B0790" w14:textId="77777777" w:rsidR="00E01365" w:rsidRDefault="00E01365" w:rsidP="00CD447F">
      <w:pPr>
        <w:spacing w:after="0"/>
      </w:pPr>
      <w:r>
        <w:separator/>
      </w:r>
    </w:p>
  </w:endnote>
  <w:endnote w:type="continuationSeparator" w:id="0">
    <w:p w14:paraId="7C841069" w14:textId="77777777" w:rsidR="00E01365" w:rsidRDefault="00E01365" w:rsidP="00CD44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F264B" w14:textId="77777777" w:rsidR="00134712" w:rsidRDefault="00134712" w:rsidP="004C4254">
    <w:pPr>
      <w:pStyle w:val="Pieddepage"/>
      <w:tabs>
        <w:tab w:val="clear" w:pos="4536"/>
        <w:tab w:val="clear" w:pos="9072"/>
        <w:tab w:val="right" w:pos="0"/>
      </w:tabs>
    </w:pPr>
  </w:p>
  <w:tbl>
    <w:tblPr>
      <w:tblStyle w:val="Grilledutableau"/>
      <w:tblpPr w:leftFromText="142" w:rightFromText="142" w:vertAnchor="text" w:tblpXSpec="center" w:tblpY="1"/>
      <w:tblOverlap w:val="never"/>
      <w:tblW w:w="5000" w:type="pct"/>
      <w:jc w:val="center"/>
      <w:tblBorders>
        <w:top w:val="single" w:sz="18"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2"/>
      <w:gridCol w:w="3591"/>
      <w:gridCol w:w="3589"/>
    </w:tblGrid>
    <w:tr w:rsidR="00134712" w14:paraId="26C65F6C" w14:textId="77777777" w:rsidTr="00155991">
      <w:trPr>
        <w:trHeight w:val="847"/>
        <w:jc w:val="center"/>
      </w:trPr>
      <w:tc>
        <w:tcPr>
          <w:tcW w:w="1667" w:type="pct"/>
          <w:vAlign w:val="center"/>
        </w:tcPr>
        <w:p w14:paraId="49FD1231" w14:textId="77777777" w:rsidR="00134712" w:rsidRDefault="00134712" w:rsidP="00155991">
          <w:pPr>
            <w:pStyle w:val="Pieddepage"/>
            <w:tabs>
              <w:tab w:val="clear" w:pos="4536"/>
              <w:tab w:val="clear" w:pos="9072"/>
              <w:tab w:val="right" w:pos="0"/>
              <w:tab w:val="left" w:pos="3045"/>
            </w:tabs>
            <w:ind w:right="360"/>
            <w:jc w:val="left"/>
            <w:rPr>
              <w:color w:val="3366FF"/>
            </w:rPr>
          </w:pPr>
          <w:r>
            <w:rPr>
              <w:noProof/>
            </w:rPr>
            <w:drawing>
              <wp:inline distT="0" distB="0" distL="0" distR="0" wp14:anchorId="4E699B5F" wp14:editId="447A68CC">
                <wp:extent cx="1375200" cy="468000"/>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5200" cy="468000"/>
                        </a:xfrm>
                        <a:prstGeom prst="rect">
                          <a:avLst/>
                        </a:prstGeom>
                        <a:noFill/>
                        <a:ln>
                          <a:noFill/>
                        </a:ln>
                      </pic:spPr>
                    </pic:pic>
                  </a:graphicData>
                </a:graphic>
              </wp:inline>
            </w:drawing>
          </w:r>
        </w:p>
      </w:tc>
      <w:tc>
        <w:tcPr>
          <w:tcW w:w="1667" w:type="pct"/>
          <w:vAlign w:val="center"/>
        </w:tcPr>
        <w:p w14:paraId="0CAFC0E3" w14:textId="18389CD2" w:rsidR="00134712" w:rsidRDefault="00134712" w:rsidP="00155991">
          <w:pPr>
            <w:pStyle w:val="Pieddepage"/>
            <w:tabs>
              <w:tab w:val="clear" w:pos="4536"/>
              <w:tab w:val="clear" w:pos="9072"/>
              <w:tab w:val="right" w:pos="0"/>
              <w:tab w:val="left" w:pos="3045"/>
            </w:tabs>
            <w:ind w:right="360"/>
            <w:jc w:val="center"/>
            <w:rPr>
              <w:bCs/>
              <w:szCs w:val="20"/>
            </w:rPr>
          </w:pPr>
          <w:r w:rsidRPr="00D965C4">
            <w:rPr>
              <w:bCs/>
              <w:szCs w:val="20"/>
            </w:rPr>
            <w:t xml:space="preserve">Page </w:t>
          </w:r>
          <w:r w:rsidR="0033143D" w:rsidRPr="003A6A2E">
            <w:rPr>
              <w:rFonts w:ascii="Arial Narrow" w:hAnsi="Arial Narrow"/>
            </w:rPr>
            <w:fldChar w:fldCharType="begin"/>
          </w:r>
          <w:r w:rsidRPr="003A6A2E">
            <w:rPr>
              <w:rFonts w:ascii="Arial Narrow" w:hAnsi="Arial Narrow"/>
            </w:rPr>
            <w:instrText xml:space="preserve"> PAGE </w:instrText>
          </w:r>
          <w:r w:rsidRPr="009A39B7">
            <w:rPr>
              <w:rFonts w:cs="Arial"/>
            </w:rPr>
            <w:instrText>\* MERGEFORMAT</w:instrText>
          </w:r>
          <w:r w:rsidRPr="003A6A2E">
            <w:rPr>
              <w:rFonts w:ascii="Arial Narrow" w:hAnsi="Arial Narrow"/>
            </w:rPr>
            <w:instrText xml:space="preserve"> </w:instrText>
          </w:r>
          <w:r w:rsidR="0033143D" w:rsidRPr="003A6A2E">
            <w:rPr>
              <w:rFonts w:ascii="Arial Narrow" w:hAnsi="Arial Narrow"/>
            </w:rPr>
            <w:fldChar w:fldCharType="separate"/>
          </w:r>
          <w:r>
            <w:rPr>
              <w:rFonts w:ascii="Arial Narrow" w:hAnsi="Arial Narrow"/>
              <w:noProof/>
            </w:rPr>
            <w:t>4</w:t>
          </w:r>
          <w:r w:rsidR="0033143D" w:rsidRPr="003A6A2E">
            <w:rPr>
              <w:rFonts w:ascii="Arial Narrow" w:hAnsi="Arial Narrow"/>
            </w:rPr>
            <w:fldChar w:fldCharType="end"/>
          </w:r>
          <w:r>
            <w:rPr>
              <w:rFonts w:ascii="Arial Narrow" w:hAnsi="Arial Narrow"/>
            </w:rPr>
            <w:t>/</w:t>
          </w:r>
          <w:r w:rsidR="0033143D">
            <w:rPr>
              <w:rFonts w:ascii="Arial Narrow" w:hAnsi="Arial Narrow"/>
            </w:rPr>
            <w:fldChar w:fldCharType="begin"/>
          </w:r>
          <w:r>
            <w:rPr>
              <w:rFonts w:ascii="Arial Narrow" w:hAnsi="Arial Narrow"/>
            </w:rPr>
            <w:instrText xml:space="preserve"> =</w:instrText>
          </w:r>
          <w:r w:rsidR="0033143D">
            <w:rPr>
              <w:rFonts w:ascii="Arial Narrow" w:hAnsi="Arial Narrow"/>
            </w:rPr>
            <w:fldChar w:fldCharType="begin"/>
          </w:r>
          <w:r>
            <w:rPr>
              <w:rFonts w:ascii="Arial Narrow" w:hAnsi="Arial Narrow"/>
            </w:rPr>
            <w:instrText xml:space="preserve"> NUMPAGES </w:instrText>
          </w:r>
          <w:r w:rsidR="0033143D">
            <w:rPr>
              <w:rFonts w:ascii="Arial Narrow" w:hAnsi="Arial Narrow"/>
            </w:rPr>
            <w:fldChar w:fldCharType="separate"/>
          </w:r>
          <w:r w:rsidR="005579B6">
            <w:rPr>
              <w:rFonts w:ascii="Arial Narrow" w:hAnsi="Arial Narrow"/>
              <w:noProof/>
            </w:rPr>
            <w:instrText>4</w:instrText>
          </w:r>
          <w:r w:rsidR="0033143D">
            <w:rPr>
              <w:rFonts w:ascii="Arial Narrow" w:hAnsi="Arial Narrow"/>
            </w:rPr>
            <w:fldChar w:fldCharType="end"/>
          </w:r>
          <w:r>
            <w:rPr>
              <w:rFonts w:ascii="Arial Narrow" w:hAnsi="Arial Narrow"/>
            </w:rPr>
            <w:instrText xml:space="preserve"> -1 </w:instrText>
          </w:r>
          <w:r w:rsidRPr="009A39B7">
            <w:rPr>
              <w:rFonts w:cs="Arial"/>
            </w:rPr>
            <w:instrText>\* MERGEFORMAT</w:instrText>
          </w:r>
          <w:r>
            <w:rPr>
              <w:rFonts w:ascii="Arial Narrow" w:hAnsi="Arial Narrow"/>
            </w:rPr>
            <w:instrText xml:space="preserve"> </w:instrText>
          </w:r>
          <w:r w:rsidR="0033143D">
            <w:rPr>
              <w:rFonts w:ascii="Arial Narrow" w:hAnsi="Arial Narrow"/>
            </w:rPr>
            <w:fldChar w:fldCharType="separate"/>
          </w:r>
          <w:r w:rsidR="005579B6">
            <w:rPr>
              <w:rFonts w:ascii="Arial Narrow" w:hAnsi="Arial Narrow"/>
              <w:noProof/>
            </w:rPr>
            <w:t>3</w:t>
          </w:r>
          <w:r w:rsidR="0033143D">
            <w:rPr>
              <w:rFonts w:ascii="Arial Narrow" w:hAnsi="Arial Narrow"/>
            </w:rPr>
            <w:fldChar w:fldCharType="end"/>
          </w:r>
        </w:p>
        <w:p w14:paraId="4D878B32" w14:textId="77777777" w:rsidR="00134712" w:rsidRDefault="00134712" w:rsidP="00155991">
          <w:pPr>
            <w:pStyle w:val="Pieddepage"/>
            <w:tabs>
              <w:tab w:val="clear" w:pos="4536"/>
              <w:tab w:val="clear" w:pos="9072"/>
              <w:tab w:val="right" w:pos="0"/>
              <w:tab w:val="left" w:pos="3045"/>
            </w:tabs>
            <w:ind w:right="360"/>
            <w:rPr>
              <w:bCs/>
              <w:szCs w:val="20"/>
            </w:rPr>
          </w:pPr>
        </w:p>
        <w:p w14:paraId="63F3E8FC" w14:textId="77777777" w:rsidR="00134712" w:rsidRDefault="005579B6" w:rsidP="00155991">
          <w:pPr>
            <w:pStyle w:val="Pieddepage"/>
            <w:tabs>
              <w:tab w:val="clear" w:pos="4536"/>
              <w:tab w:val="clear" w:pos="9072"/>
              <w:tab w:val="right" w:pos="0"/>
              <w:tab w:val="left" w:pos="3045"/>
            </w:tabs>
            <w:ind w:right="360"/>
            <w:jc w:val="center"/>
            <w:rPr>
              <w:color w:val="3366FF"/>
            </w:rPr>
          </w:pPr>
          <w:hyperlink w:anchor="_top" w:history="1">
            <w:r w:rsidR="00134712" w:rsidRPr="006D1484">
              <w:rPr>
                <w:rStyle w:val="Lienhypertexte"/>
                <w:bCs/>
                <w:szCs w:val="20"/>
              </w:rPr>
              <w:t>Retour page de garde</w:t>
            </w:r>
          </w:hyperlink>
        </w:p>
      </w:tc>
      <w:tc>
        <w:tcPr>
          <w:tcW w:w="1666" w:type="pct"/>
          <w:vAlign w:val="center"/>
        </w:tcPr>
        <w:p w14:paraId="1F3DF400" w14:textId="77777777" w:rsidR="00134712" w:rsidRDefault="00134712" w:rsidP="00155991">
          <w:pPr>
            <w:pStyle w:val="Pieddepage"/>
            <w:tabs>
              <w:tab w:val="clear" w:pos="4536"/>
              <w:tab w:val="clear" w:pos="9072"/>
              <w:tab w:val="right" w:pos="0"/>
              <w:tab w:val="left" w:pos="3499"/>
            </w:tabs>
            <w:jc w:val="right"/>
            <w:rPr>
              <w:color w:val="3366FF"/>
            </w:rPr>
          </w:pPr>
          <w:r>
            <w:rPr>
              <w:color w:val="3366FF"/>
            </w:rPr>
            <w:t>84 200 Carpentras</w:t>
          </w:r>
        </w:p>
      </w:tc>
    </w:tr>
  </w:tbl>
  <w:p w14:paraId="23476749" w14:textId="77777777" w:rsidR="00134712" w:rsidRDefault="00134712" w:rsidP="006507A3">
    <w:pPr>
      <w:pStyle w:val="Pieddepage"/>
      <w:tabs>
        <w:tab w:val="clear" w:pos="4536"/>
        <w:tab w:val="clear" w:pos="9072"/>
        <w:tab w:val="righ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leftFromText="142" w:rightFromText="142" w:vertAnchor="text" w:horzAnchor="margin" w:tblpY="1"/>
      <w:tblOverlap w:val="never"/>
      <w:tblW w:w="5000" w:type="pct"/>
      <w:tblBorders>
        <w:top w:val="single" w:sz="18"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2"/>
      <w:gridCol w:w="3591"/>
      <w:gridCol w:w="3589"/>
    </w:tblGrid>
    <w:tr w:rsidR="00134712" w14:paraId="454B34FA" w14:textId="77777777" w:rsidTr="00CF20F2">
      <w:trPr>
        <w:trHeight w:val="847"/>
      </w:trPr>
      <w:tc>
        <w:tcPr>
          <w:tcW w:w="1667" w:type="pct"/>
          <w:vAlign w:val="center"/>
        </w:tcPr>
        <w:p w14:paraId="3A6EB160" w14:textId="77777777" w:rsidR="00134712" w:rsidRDefault="00134712" w:rsidP="00CF20F2">
          <w:pPr>
            <w:pStyle w:val="Pieddepage"/>
            <w:tabs>
              <w:tab w:val="clear" w:pos="4536"/>
              <w:tab w:val="clear" w:pos="9072"/>
              <w:tab w:val="right" w:pos="0"/>
              <w:tab w:val="left" w:pos="3045"/>
            </w:tabs>
            <w:ind w:right="360"/>
            <w:jc w:val="left"/>
            <w:rPr>
              <w:color w:val="3366FF"/>
            </w:rPr>
          </w:pPr>
          <w:r>
            <w:rPr>
              <w:noProof/>
            </w:rPr>
            <w:drawing>
              <wp:inline distT="0" distB="0" distL="0" distR="0" wp14:anchorId="1EEC0EEE" wp14:editId="610575F5">
                <wp:extent cx="1375200" cy="468000"/>
                <wp:effectExtent l="0" t="0" r="0" b="8255"/>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5200" cy="468000"/>
                        </a:xfrm>
                        <a:prstGeom prst="rect">
                          <a:avLst/>
                        </a:prstGeom>
                        <a:noFill/>
                        <a:ln>
                          <a:noFill/>
                        </a:ln>
                      </pic:spPr>
                    </pic:pic>
                  </a:graphicData>
                </a:graphic>
              </wp:inline>
            </w:drawing>
          </w:r>
        </w:p>
      </w:tc>
      <w:tc>
        <w:tcPr>
          <w:tcW w:w="1667" w:type="pct"/>
          <w:vAlign w:val="center"/>
        </w:tcPr>
        <w:p w14:paraId="43978059" w14:textId="3E69E552" w:rsidR="00134712" w:rsidRDefault="00134712" w:rsidP="00CF20F2">
          <w:pPr>
            <w:pStyle w:val="Pieddepage"/>
            <w:tabs>
              <w:tab w:val="clear" w:pos="4536"/>
              <w:tab w:val="clear" w:pos="9072"/>
              <w:tab w:val="right" w:pos="0"/>
              <w:tab w:val="left" w:pos="3045"/>
            </w:tabs>
            <w:ind w:right="360"/>
            <w:jc w:val="center"/>
            <w:rPr>
              <w:bCs/>
              <w:szCs w:val="20"/>
            </w:rPr>
          </w:pPr>
          <w:r w:rsidRPr="00D965C4">
            <w:rPr>
              <w:bCs/>
              <w:szCs w:val="20"/>
            </w:rPr>
            <w:t xml:space="preserve">Page </w:t>
          </w:r>
          <w:r w:rsidR="0033143D" w:rsidRPr="003A6A2E">
            <w:rPr>
              <w:rFonts w:ascii="Arial Narrow" w:hAnsi="Arial Narrow"/>
            </w:rPr>
            <w:fldChar w:fldCharType="begin"/>
          </w:r>
          <w:r w:rsidRPr="003A6A2E">
            <w:rPr>
              <w:rFonts w:ascii="Arial Narrow" w:hAnsi="Arial Narrow"/>
            </w:rPr>
            <w:instrText xml:space="preserve"> PAGE </w:instrText>
          </w:r>
          <w:r w:rsidRPr="009A39B7">
            <w:rPr>
              <w:rFonts w:cs="Arial"/>
            </w:rPr>
            <w:instrText>\* MERGEFORMAT</w:instrText>
          </w:r>
          <w:r w:rsidRPr="003A6A2E">
            <w:rPr>
              <w:rFonts w:ascii="Arial Narrow" w:hAnsi="Arial Narrow"/>
            </w:rPr>
            <w:instrText xml:space="preserve"> </w:instrText>
          </w:r>
          <w:r w:rsidR="0033143D" w:rsidRPr="003A6A2E">
            <w:rPr>
              <w:rFonts w:ascii="Arial Narrow" w:hAnsi="Arial Narrow"/>
            </w:rPr>
            <w:fldChar w:fldCharType="separate"/>
          </w:r>
          <w:r w:rsidR="00D7279B">
            <w:rPr>
              <w:rFonts w:ascii="Arial Narrow" w:hAnsi="Arial Narrow"/>
              <w:noProof/>
            </w:rPr>
            <w:t>1</w:t>
          </w:r>
          <w:r w:rsidR="0033143D" w:rsidRPr="003A6A2E">
            <w:rPr>
              <w:rFonts w:ascii="Arial Narrow" w:hAnsi="Arial Narrow"/>
            </w:rPr>
            <w:fldChar w:fldCharType="end"/>
          </w:r>
          <w:r>
            <w:rPr>
              <w:rFonts w:ascii="Arial Narrow" w:hAnsi="Arial Narrow"/>
            </w:rPr>
            <w:t>/</w:t>
          </w:r>
          <w:r w:rsidR="0033143D">
            <w:rPr>
              <w:rFonts w:ascii="Arial Narrow" w:hAnsi="Arial Narrow"/>
            </w:rPr>
            <w:fldChar w:fldCharType="begin"/>
          </w:r>
          <w:r>
            <w:rPr>
              <w:rFonts w:ascii="Arial Narrow" w:hAnsi="Arial Narrow"/>
            </w:rPr>
            <w:instrText xml:space="preserve"> =</w:instrText>
          </w:r>
          <w:r w:rsidR="0033143D">
            <w:rPr>
              <w:rFonts w:ascii="Arial Narrow" w:hAnsi="Arial Narrow"/>
            </w:rPr>
            <w:fldChar w:fldCharType="begin"/>
          </w:r>
          <w:r>
            <w:rPr>
              <w:rFonts w:ascii="Arial Narrow" w:hAnsi="Arial Narrow"/>
            </w:rPr>
            <w:instrText xml:space="preserve"> NUMPAGES </w:instrText>
          </w:r>
          <w:r w:rsidR="0033143D">
            <w:rPr>
              <w:rFonts w:ascii="Arial Narrow" w:hAnsi="Arial Narrow"/>
            </w:rPr>
            <w:fldChar w:fldCharType="separate"/>
          </w:r>
          <w:r w:rsidR="005579B6">
            <w:rPr>
              <w:rFonts w:ascii="Arial Narrow" w:hAnsi="Arial Narrow"/>
              <w:noProof/>
            </w:rPr>
            <w:instrText>4</w:instrText>
          </w:r>
          <w:r w:rsidR="0033143D">
            <w:rPr>
              <w:rFonts w:ascii="Arial Narrow" w:hAnsi="Arial Narrow"/>
            </w:rPr>
            <w:fldChar w:fldCharType="end"/>
          </w:r>
          <w:r>
            <w:rPr>
              <w:rFonts w:ascii="Arial Narrow" w:hAnsi="Arial Narrow"/>
            </w:rPr>
            <w:instrText xml:space="preserve"> -1 </w:instrText>
          </w:r>
          <w:r w:rsidRPr="009A39B7">
            <w:rPr>
              <w:rFonts w:cs="Arial"/>
            </w:rPr>
            <w:instrText>\* MERGEFORMAT</w:instrText>
          </w:r>
          <w:r>
            <w:rPr>
              <w:rFonts w:ascii="Arial Narrow" w:hAnsi="Arial Narrow"/>
            </w:rPr>
            <w:instrText xml:space="preserve"> </w:instrText>
          </w:r>
          <w:r w:rsidR="0033143D">
            <w:rPr>
              <w:rFonts w:ascii="Arial Narrow" w:hAnsi="Arial Narrow"/>
            </w:rPr>
            <w:fldChar w:fldCharType="separate"/>
          </w:r>
          <w:r w:rsidR="005579B6">
            <w:rPr>
              <w:rFonts w:ascii="Arial Narrow" w:hAnsi="Arial Narrow"/>
              <w:noProof/>
            </w:rPr>
            <w:t>3</w:t>
          </w:r>
          <w:r w:rsidR="0033143D">
            <w:rPr>
              <w:rFonts w:ascii="Arial Narrow" w:hAnsi="Arial Narrow"/>
            </w:rPr>
            <w:fldChar w:fldCharType="end"/>
          </w:r>
        </w:p>
        <w:p w14:paraId="2623B352" w14:textId="77777777" w:rsidR="00134712" w:rsidRDefault="00134712" w:rsidP="00CF20F2">
          <w:pPr>
            <w:pStyle w:val="Pieddepage"/>
            <w:tabs>
              <w:tab w:val="clear" w:pos="4536"/>
              <w:tab w:val="clear" w:pos="9072"/>
              <w:tab w:val="right" w:pos="0"/>
              <w:tab w:val="left" w:pos="3045"/>
            </w:tabs>
            <w:ind w:right="360"/>
            <w:rPr>
              <w:bCs/>
              <w:szCs w:val="20"/>
            </w:rPr>
          </w:pPr>
        </w:p>
        <w:p w14:paraId="42A3143A" w14:textId="77777777" w:rsidR="00134712" w:rsidRDefault="005579B6" w:rsidP="00CF20F2">
          <w:pPr>
            <w:pStyle w:val="Pieddepage"/>
            <w:tabs>
              <w:tab w:val="clear" w:pos="4536"/>
              <w:tab w:val="clear" w:pos="9072"/>
              <w:tab w:val="right" w:pos="0"/>
              <w:tab w:val="left" w:pos="3045"/>
            </w:tabs>
            <w:ind w:right="360"/>
            <w:jc w:val="center"/>
            <w:rPr>
              <w:color w:val="3366FF"/>
            </w:rPr>
          </w:pPr>
          <w:hyperlink w:anchor="_top" w:history="1">
            <w:r w:rsidR="00134712" w:rsidRPr="006D1484">
              <w:rPr>
                <w:rStyle w:val="Lienhypertexte"/>
                <w:bCs/>
                <w:szCs w:val="20"/>
              </w:rPr>
              <w:t>Retour page de garde</w:t>
            </w:r>
          </w:hyperlink>
        </w:p>
      </w:tc>
      <w:tc>
        <w:tcPr>
          <w:tcW w:w="1666" w:type="pct"/>
          <w:vAlign w:val="center"/>
        </w:tcPr>
        <w:p w14:paraId="054BBAD5" w14:textId="77777777" w:rsidR="00134712" w:rsidRDefault="00134712" w:rsidP="00CF20F2">
          <w:pPr>
            <w:pStyle w:val="Pieddepage"/>
            <w:tabs>
              <w:tab w:val="clear" w:pos="4536"/>
              <w:tab w:val="clear" w:pos="9072"/>
              <w:tab w:val="right" w:pos="0"/>
              <w:tab w:val="left" w:pos="3499"/>
            </w:tabs>
            <w:jc w:val="right"/>
            <w:rPr>
              <w:color w:val="3366FF"/>
            </w:rPr>
          </w:pPr>
          <w:r>
            <w:rPr>
              <w:color w:val="3366FF"/>
            </w:rPr>
            <w:t>84 200 Carpentras</w:t>
          </w:r>
        </w:p>
      </w:tc>
    </w:tr>
  </w:tbl>
  <w:p w14:paraId="713C2C1D" w14:textId="77777777" w:rsidR="00134712" w:rsidRDefault="00134712" w:rsidP="004C4254">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1D591" w14:textId="77777777" w:rsidR="00E01365" w:rsidRDefault="00E01365" w:rsidP="00CD447F">
      <w:pPr>
        <w:spacing w:after="0"/>
      </w:pPr>
      <w:r>
        <w:separator/>
      </w:r>
    </w:p>
  </w:footnote>
  <w:footnote w:type="continuationSeparator" w:id="0">
    <w:p w14:paraId="1E5C4496" w14:textId="77777777" w:rsidR="00E01365" w:rsidRDefault="00E01365" w:rsidP="00CD44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18" w:space="0" w:color="auto"/>
        <w:left w:val="none" w:sz="0" w:space="0" w:color="auto"/>
        <w:bottom w:val="single" w:sz="1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26"/>
      <w:gridCol w:w="5877"/>
      <w:gridCol w:w="2269"/>
    </w:tblGrid>
    <w:tr w:rsidR="00134712" w14:paraId="4F22EE65" w14:textId="77777777" w:rsidTr="00521F84">
      <w:tc>
        <w:tcPr>
          <w:tcW w:w="1219" w:type="pct"/>
        </w:tcPr>
        <w:p w14:paraId="68A30A27" w14:textId="77777777" w:rsidR="00134712" w:rsidRDefault="00134712" w:rsidP="009C2667">
          <w:pPr>
            <w:spacing w:before="240"/>
            <w:jc w:val="left"/>
          </w:pPr>
          <w:r w:rsidRPr="00CD447F">
            <w:rPr>
              <w:b/>
              <w:bCs/>
              <w:color w:val="3366CC"/>
              <w:sz w:val="24"/>
              <w:szCs w:val="24"/>
            </w:rPr>
            <w:t>DOSSIER MACHINE</w:t>
          </w:r>
        </w:p>
      </w:tc>
      <w:tc>
        <w:tcPr>
          <w:tcW w:w="2728" w:type="pct"/>
        </w:tcPr>
        <w:p w14:paraId="51C96E15" w14:textId="77777777" w:rsidR="00134712" w:rsidRDefault="00134712" w:rsidP="0075678E">
          <w:pPr>
            <w:spacing w:before="240"/>
            <w:jc w:val="center"/>
          </w:pPr>
          <w:bookmarkStart w:id="32" w:name="RepetitionNomDeMachine"/>
          <w:r>
            <w:rPr>
              <w:rFonts w:cs="Arial"/>
              <w:b/>
              <w:bCs/>
              <w:szCs w:val="20"/>
            </w:rPr>
            <w:t>Insérer nom de machine</w:t>
          </w:r>
          <w:bookmarkEnd w:id="32"/>
        </w:p>
      </w:tc>
      <w:tc>
        <w:tcPr>
          <w:tcW w:w="1053" w:type="pct"/>
        </w:tcPr>
        <w:p w14:paraId="3790F565" w14:textId="7B14FA31" w:rsidR="00134712" w:rsidRDefault="0033143D" w:rsidP="0075678E">
          <w:pPr>
            <w:spacing w:before="240"/>
            <w:jc w:val="right"/>
          </w:pPr>
          <w:r>
            <w:fldChar w:fldCharType="begin"/>
          </w:r>
          <w:r w:rsidR="00134712">
            <w:instrText xml:space="preserve"> REF RepetitionFx  \* MERGEFORMAT </w:instrText>
          </w:r>
          <w:r>
            <w:fldChar w:fldCharType="separate"/>
          </w:r>
          <w:r w:rsidR="005579B6">
            <w:rPr>
              <w:b/>
              <w:bCs/>
            </w:rPr>
            <w:t>Erreur ! Source du renvoi introuvable.</w:t>
          </w:r>
          <w:r>
            <w:fldChar w:fldCharType="end"/>
          </w:r>
        </w:p>
      </w:tc>
    </w:tr>
  </w:tbl>
  <w:p w14:paraId="0A207635" w14:textId="77777777" w:rsidR="00134712" w:rsidRDefault="00134712" w:rsidP="009864B3">
    <w:pPr>
      <w:pStyle w:val="En-tte"/>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B767A" w14:textId="77777777" w:rsidR="00134712" w:rsidRDefault="00E01365">
    <w:pPr>
      <w:pStyle w:val="En-tte"/>
    </w:pPr>
    <w:r>
      <w:rPr>
        <w:noProof/>
      </w:rPr>
      <mc:AlternateContent>
        <mc:Choice Requires="wpg">
          <w:drawing>
            <wp:inline distT="0" distB="0" distL="0" distR="0" wp14:anchorId="2713396C" wp14:editId="278E9983">
              <wp:extent cx="6823710" cy="755015"/>
              <wp:effectExtent l="0" t="0" r="7620" b="2540"/>
              <wp:docPr id="3"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3710" cy="755015"/>
                        <a:chOff x="433" y="278"/>
                        <a:chExt cx="10746" cy="1189"/>
                      </a:xfrm>
                    </wpg:grpSpPr>
                    <wps:wsp>
                      <wps:cNvPr id="4" name="Text Box 95"/>
                      <wps:cNvSpPr txBox="1">
                        <a:spLocks noChangeArrowheads="1"/>
                      </wps:cNvSpPr>
                      <wps:spPr bwMode="auto">
                        <a:xfrm>
                          <a:off x="7556" y="301"/>
                          <a:ext cx="3623" cy="1149"/>
                        </a:xfrm>
                        <a:prstGeom prst="rect">
                          <a:avLst/>
                        </a:prstGeom>
                        <a:noFill/>
                        <a:ln w="9525">
                          <a:solidFill>
                            <a:srgbClr val="2C69B2"/>
                          </a:solidFill>
                          <a:miter lim="800000"/>
                          <a:headEnd/>
                          <a:tailEnd/>
                        </a:ln>
                        <a:extLst>
                          <a:ext uri="{909E8E84-426E-40DD-AFC4-6F175D3DCCD1}">
                            <a14:hiddenFill xmlns:a14="http://schemas.microsoft.com/office/drawing/2010/main">
                              <a:solidFill>
                                <a:srgbClr val="FFFFFF">
                                  <a:alpha val="50195"/>
                                </a:srgbClr>
                              </a:solidFill>
                            </a14:hiddenFill>
                          </a:ext>
                        </a:extLst>
                      </wps:spPr>
                      <wps:txbx>
                        <w:txbxContent>
                          <w:p w14:paraId="50D0FD04" w14:textId="77777777" w:rsidR="00134712" w:rsidRDefault="00134712" w:rsidP="00780930">
                            <w:pPr>
                              <w:tabs>
                                <w:tab w:val="left" w:pos="426"/>
                              </w:tabs>
                              <w:spacing w:after="0"/>
                              <w:ind w:left="57"/>
                              <w:rPr>
                                <w:rFonts w:cs="Arial"/>
                                <w:b/>
                                <w:bCs/>
                              </w:rPr>
                            </w:pPr>
                            <w:r>
                              <w:rPr>
                                <w:rFonts w:cs="Arial"/>
                                <w:b/>
                                <w:bCs/>
                              </w:rPr>
                              <w:t>ERM AUTOMATISMES INDUSTRIELS</w:t>
                            </w:r>
                          </w:p>
                          <w:p w14:paraId="7C876AE6" w14:textId="77777777" w:rsidR="00134712" w:rsidRPr="00C866AD" w:rsidRDefault="00134712" w:rsidP="008E2F2E">
                            <w:pPr>
                              <w:tabs>
                                <w:tab w:val="left" w:pos="426"/>
                                <w:tab w:val="left" w:pos="567"/>
                                <w:tab w:val="left" w:pos="1701"/>
                              </w:tabs>
                              <w:spacing w:after="0" w:line="240" w:lineRule="auto"/>
                              <w:ind w:left="57"/>
                              <w:rPr>
                                <w:rFonts w:ascii="Arial Narrow" w:hAnsi="Arial Narrow" w:cs="Arial"/>
                                <w:sz w:val="18"/>
                              </w:rPr>
                            </w:pPr>
                            <w:r w:rsidRPr="00C866AD">
                              <w:rPr>
                                <w:rFonts w:ascii="Arial Narrow" w:hAnsi="Arial Narrow" w:cs="Arial"/>
                                <w:sz w:val="18"/>
                              </w:rPr>
                              <w:t>561, allée de Bellecour</w:t>
                            </w:r>
                            <w:r w:rsidRPr="00C866AD">
                              <w:rPr>
                                <w:rFonts w:ascii="Arial Narrow" w:hAnsi="Arial Narrow" w:cs="Arial"/>
                                <w:sz w:val="18"/>
                              </w:rPr>
                              <w:tab/>
                            </w:r>
                            <w:r>
                              <w:rPr>
                                <w:rFonts w:ascii="Arial Narrow" w:hAnsi="Arial Narrow" w:cs="Arial"/>
                                <w:sz w:val="18"/>
                              </w:rPr>
                              <w:tab/>
                            </w:r>
                            <w:r w:rsidRPr="00C866AD">
                              <w:rPr>
                                <w:rFonts w:ascii="Arial Narrow" w:hAnsi="Arial Narrow" w:cs="Arial"/>
                                <w:sz w:val="18"/>
                              </w:rPr>
                              <w:t>84200 Carpentras</w:t>
                            </w:r>
                          </w:p>
                          <w:p w14:paraId="721D01B2" w14:textId="77777777" w:rsidR="00134712" w:rsidRDefault="00134712" w:rsidP="008E2F2E">
                            <w:pPr>
                              <w:tabs>
                                <w:tab w:val="left" w:pos="284"/>
                                <w:tab w:val="left" w:pos="426"/>
                                <w:tab w:val="left" w:pos="2127"/>
                              </w:tabs>
                              <w:spacing w:after="0" w:line="240" w:lineRule="auto"/>
                              <w:ind w:left="57"/>
                              <w:rPr>
                                <w:rFonts w:cs="Arial"/>
                                <w:sz w:val="18"/>
                              </w:rPr>
                            </w:pPr>
                            <w:r>
                              <w:rPr>
                                <w:rFonts w:ascii="Arial Narrow" w:hAnsi="Arial Narrow" w:cs="Arial"/>
                                <w:sz w:val="18"/>
                              </w:rPr>
                              <w:t>Tél : 04 90 60 05 68</w:t>
                            </w:r>
                            <w:r>
                              <w:rPr>
                                <w:rFonts w:ascii="Arial Narrow" w:hAnsi="Arial Narrow" w:cs="Arial"/>
                                <w:sz w:val="18"/>
                              </w:rPr>
                              <w:tab/>
                            </w:r>
                            <w:r w:rsidRPr="007B0391">
                              <w:rPr>
                                <w:rFonts w:ascii="Arial Narrow" w:hAnsi="Arial Narrow" w:cs="Arial"/>
                                <w:sz w:val="18"/>
                              </w:rPr>
                              <w:t>Fax :</w:t>
                            </w:r>
                            <w:r>
                              <w:rPr>
                                <w:rFonts w:ascii="Arial Narrow" w:hAnsi="Arial Narrow" w:cs="Arial"/>
                                <w:sz w:val="18"/>
                              </w:rPr>
                              <w:t xml:space="preserve"> </w:t>
                            </w:r>
                            <w:r w:rsidRPr="007B0391">
                              <w:rPr>
                                <w:rFonts w:ascii="Arial Narrow" w:hAnsi="Arial Narrow" w:cs="Arial"/>
                                <w:sz w:val="18"/>
                              </w:rPr>
                              <w:t>04 90 60 66 26</w:t>
                            </w:r>
                          </w:p>
                          <w:p w14:paraId="5DD70B83" w14:textId="77777777" w:rsidR="00134712" w:rsidRDefault="00134712" w:rsidP="008E2F2E">
                            <w:pPr>
                              <w:tabs>
                                <w:tab w:val="left" w:pos="426"/>
                              </w:tabs>
                              <w:spacing w:after="0" w:line="240" w:lineRule="auto"/>
                              <w:ind w:left="57"/>
                              <w:rPr>
                                <w:rFonts w:cs="Arial"/>
                                <w:sz w:val="18"/>
                              </w:rPr>
                            </w:pPr>
                            <w:r w:rsidRPr="007D2779">
                              <w:rPr>
                                <w:rFonts w:ascii="Arial Narrow" w:hAnsi="Arial Narrow" w:cs="Arial"/>
                                <w:sz w:val="18"/>
                              </w:rPr>
                              <w:t>Site :</w:t>
                            </w:r>
                            <w:r>
                              <w:rPr>
                                <w:rFonts w:ascii="Arial Narrow" w:hAnsi="Arial Narrow" w:cs="Arial"/>
                                <w:sz w:val="18"/>
                              </w:rPr>
                              <w:tab/>
                            </w:r>
                            <w:r>
                              <w:rPr>
                                <w:rFonts w:cs="Arial"/>
                                <w:sz w:val="18"/>
                              </w:rPr>
                              <w:tab/>
                            </w:r>
                            <w:r w:rsidRPr="00566AF6">
                              <w:rPr>
                                <w:rFonts w:ascii="Courier New" w:hAnsi="Courier New" w:cs="Courier New"/>
                                <w:color w:val="3366FF"/>
                                <w:sz w:val="16"/>
                                <w:u w:val="single"/>
                              </w:rPr>
                              <w:t>www.erm-automatismes.com</w:t>
                            </w:r>
                          </w:p>
                          <w:p w14:paraId="1DE1988D" w14:textId="77777777" w:rsidR="00134712" w:rsidRPr="00C430F1" w:rsidRDefault="00134712" w:rsidP="008E2F2E">
                            <w:pPr>
                              <w:spacing w:after="0" w:line="240" w:lineRule="auto"/>
                              <w:ind w:left="57"/>
                              <w:rPr>
                                <w:lang w:val="de-DE"/>
                              </w:rPr>
                            </w:pPr>
                            <w:r>
                              <w:rPr>
                                <w:rFonts w:ascii="Arial Narrow" w:hAnsi="Arial Narrow" w:cs="Arial"/>
                                <w:sz w:val="18"/>
                                <w:lang w:val="fr-BE"/>
                              </w:rPr>
                              <w:t>E-m</w:t>
                            </w:r>
                            <w:r w:rsidRPr="007D2779">
                              <w:rPr>
                                <w:rFonts w:ascii="Arial Narrow" w:hAnsi="Arial Narrow" w:cs="Arial"/>
                                <w:sz w:val="18"/>
                                <w:lang w:val="fr-BE"/>
                              </w:rPr>
                              <w:t>ail :</w:t>
                            </w:r>
                            <w:r>
                              <w:rPr>
                                <w:rFonts w:cs="Arial"/>
                                <w:sz w:val="18"/>
                                <w:lang w:val="fr-BE"/>
                              </w:rPr>
                              <w:tab/>
                            </w:r>
                            <w:hyperlink r:id="rId1" w:history="1">
                              <w:r w:rsidRPr="00657858">
                                <w:rPr>
                                  <w:rStyle w:val="Lienhypertexte"/>
                                  <w:rFonts w:ascii="Courier New" w:hAnsi="Courier New" w:cs="Courier New"/>
                                  <w:sz w:val="16"/>
                                  <w:lang w:val="de-DE"/>
                                </w:rPr>
                                <w:t>contact@erm-automatismes.com</w:t>
                              </w:r>
                            </w:hyperlink>
                          </w:p>
                          <w:p w14:paraId="72A62BA4" w14:textId="77777777" w:rsidR="00134712" w:rsidRDefault="00134712" w:rsidP="00231A82"/>
                        </w:txbxContent>
                      </wps:txbx>
                      <wps:bodyPr rot="0" vert="horz" wrap="square" lIns="0" tIns="0" rIns="0" bIns="0" anchor="t" anchorCtr="0" upright="1">
                        <a:noAutofit/>
                      </wps:bodyPr>
                    </wps:wsp>
                    <pic:pic xmlns:pic="http://schemas.openxmlformats.org/drawingml/2006/picture">
                      <pic:nvPicPr>
                        <pic:cNvPr id="5" name="Picture 148" descr="logo-erm-20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33" y="278"/>
                          <a:ext cx="3438" cy="1172"/>
                        </a:xfrm>
                        <a:prstGeom prst="rect">
                          <a:avLst/>
                        </a:prstGeom>
                        <a:noFill/>
                        <a:extLst>
                          <a:ext uri="{909E8E84-426E-40DD-AFC4-6F175D3DCCD1}">
                            <a14:hiddenFill xmlns:a14="http://schemas.microsoft.com/office/drawing/2010/main">
                              <a:solidFill>
                                <a:srgbClr val="FFFFFF"/>
                              </a:solidFill>
                            </a14:hiddenFill>
                          </a:ext>
                        </a:extLst>
                      </pic:spPr>
                    </pic:pic>
                    <wpg:grpSp>
                      <wpg:cNvPr id="6" name="Group 163"/>
                      <wpg:cNvGrpSpPr>
                        <a:grpSpLocks/>
                      </wpg:cNvGrpSpPr>
                      <wpg:grpSpPr bwMode="auto">
                        <a:xfrm>
                          <a:off x="3683" y="294"/>
                          <a:ext cx="3725" cy="1173"/>
                          <a:chOff x="3683" y="294"/>
                          <a:chExt cx="3725" cy="1173"/>
                        </a:xfrm>
                      </wpg:grpSpPr>
                      <pic:pic xmlns:pic="http://schemas.openxmlformats.org/drawingml/2006/picture">
                        <pic:nvPicPr>
                          <pic:cNvPr id="7" name="Picture 160" descr="Diapositive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l="13966" t="32234" r="25333" b="42285"/>
                          <a:stretch>
                            <a:fillRect/>
                          </a:stretch>
                        </pic:blipFill>
                        <pic:spPr bwMode="auto">
                          <a:xfrm>
                            <a:off x="3683" y="294"/>
                            <a:ext cx="3725" cy="1173"/>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149"/>
                        <wps:cNvSpPr txBox="1">
                          <a:spLocks noChangeArrowheads="1"/>
                        </wps:cNvSpPr>
                        <wps:spPr bwMode="auto">
                          <a:xfrm>
                            <a:off x="4445" y="602"/>
                            <a:ext cx="2374" cy="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A8156" w14:textId="77777777" w:rsidR="00134712" w:rsidRPr="00DB621D" w:rsidRDefault="00134712" w:rsidP="00231A82">
                              <w:pPr>
                                <w:jc w:val="center"/>
                                <w:rPr>
                                  <w:rFonts w:cs="Arial"/>
                                  <w:b/>
                                  <w:color w:val="2C69B2"/>
                                  <w:szCs w:val="20"/>
                                </w:rPr>
                              </w:pPr>
                              <w:r w:rsidRPr="00DB621D">
                                <w:rPr>
                                  <w:rFonts w:cs="Arial"/>
                                  <w:b/>
                                  <w:color w:val="2C69B2"/>
                                  <w:szCs w:val="20"/>
                                </w:rPr>
                                <w:t>Concepteur de solutions didactiques</w:t>
                              </w:r>
                            </w:p>
                          </w:txbxContent>
                        </wps:txbx>
                        <wps:bodyPr rot="0" vert="horz" wrap="square" lIns="91440" tIns="45720" rIns="91440" bIns="45720" anchor="t" anchorCtr="0" upright="1">
                          <a:noAutofit/>
                        </wps:bodyPr>
                      </wps:wsp>
                    </wpg:grpSp>
                  </wpg:wgp>
                </a:graphicData>
              </a:graphic>
            </wp:inline>
          </w:drawing>
        </mc:Choice>
        <mc:Fallback>
          <w:pict>
            <v:group w14:anchorId="2713396C" id="Group 164" o:spid="_x0000_s1032" style="width:537.3pt;height:59.45pt;mso-position-horizontal-relative:char;mso-position-vertical-relative:line" coordorigin="433,278" coordsize="10746,11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">
              <v:shapetype id="_x0000_t202" coordsize="21600,21600" o:spt="202" path="m,l,21600r21600,l21600,xe">
                <v:stroke joinstyle="miter"/>
                <v:path gradientshapeok="t" o:connecttype="rect"/>
              </v:shapetype>
              <v:shape id="Text Box 95" o:spid="_x0000_s1033" type="#_x0000_t202" style="position:absolute;left:7556;top:301;width:3623;height:1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" filled="f" strokecolor="#2c69b2">
                <v:fill opacity="32896f"/>
                <v:textbox inset="0,0,0,0">
                  <w:txbxContent>
                    <w:p w14:paraId="50D0FD04" w14:textId="77777777" w:rsidR="00134712" w:rsidRDefault="00134712" w:rsidP="00780930">
                      <w:pPr>
                        <w:tabs>
                          <w:tab w:val="left" w:pos="426"/>
                        </w:tabs>
                        <w:spacing w:after="0"/>
                        <w:ind w:left="57"/>
                        <w:rPr>
                          <w:rFonts w:cs="Arial"/>
                          <w:b/>
                          <w:bCs/>
                        </w:rPr>
                      </w:pPr>
                      <w:r>
                        <w:rPr>
                          <w:rFonts w:cs="Arial"/>
                          <w:b/>
                          <w:bCs/>
                        </w:rPr>
                        <w:t>ERM AUTOMATISMES INDUSTRIELS</w:t>
                      </w:r>
                    </w:p>
                    <w:p w14:paraId="7C876AE6" w14:textId="77777777" w:rsidR="00134712" w:rsidRPr="00C866AD" w:rsidRDefault="00134712" w:rsidP="008E2F2E">
                      <w:pPr>
                        <w:tabs>
                          <w:tab w:val="left" w:pos="426"/>
                          <w:tab w:val="left" w:pos="567"/>
                          <w:tab w:val="left" w:pos="1701"/>
                        </w:tabs>
                        <w:spacing w:after="0" w:line="240" w:lineRule="auto"/>
                        <w:ind w:left="57"/>
                        <w:rPr>
                          <w:rFonts w:ascii="Arial Narrow" w:hAnsi="Arial Narrow" w:cs="Arial"/>
                          <w:sz w:val="18"/>
                        </w:rPr>
                      </w:pPr>
                      <w:r w:rsidRPr="00C866AD">
                        <w:rPr>
                          <w:rFonts w:ascii="Arial Narrow" w:hAnsi="Arial Narrow" w:cs="Arial"/>
                          <w:sz w:val="18"/>
                        </w:rPr>
                        <w:t>561, allée de Bellecour</w:t>
                      </w:r>
                      <w:r w:rsidRPr="00C866AD">
                        <w:rPr>
                          <w:rFonts w:ascii="Arial Narrow" w:hAnsi="Arial Narrow" w:cs="Arial"/>
                          <w:sz w:val="18"/>
                        </w:rPr>
                        <w:tab/>
                      </w:r>
                      <w:r>
                        <w:rPr>
                          <w:rFonts w:ascii="Arial Narrow" w:hAnsi="Arial Narrow" w:cs="Arial"/>
                          <w:sz w:val="18"/>
                        </w:rPr>
                        <w:tab/>
                      </w:r>
                      <w:r w:rsidRPr="00C866AD">
                        <w:rPr>
                          <w:rFonts w:ascii="Arial Narrow" w:hAnsi="Arial Narrow" w:cs="Arial"/>
                          <w:sz w:val="18"/>
                        </w:rPr>
                        <w:t>84200 Carpentras</w:t>
                      </w:r>
                    </w:p>
                    <w:p w14:paraId="721D01B2" w14:textId="77777777" w:rsidR="00134712" w:rsidRDefault="00134712" w:rsidP="008E2F2E">
                      <w:pPr>
                        <w:tabs>
                          <w:tab w:val="left" w:pos="284"/>
                          <w:tab w:val="left" w:pos="426"/>
                          <w:tab w:val="left" w:pos="2127"/>
                        </w:tabs>
                        <w:spacing w:after="0" w:line="240" w:lineRule="auto"/>
                        <w:ind w:left="57"/>
                        <w:rPr>
                          <w:rFonts w:cs="Arial"/>
                          <w:sz w:val="18"/>
                        </w:rPr>
                      </w:pPr>
                      <w:r>
                        <w:rPr>
                          <w:rFonts w:ascii="Arial Narrow" w:hAnsi="Arial Narrow" w:cs="Arial"/>
                          <w:sz w:val="18"/>
                        </w:rPr>
                        <w:t>Tél : 04 90 60 05 68</w:t>
                      </w:r>
                      <w:r>
                        <w:rPr>
                          <w:rFonts w:ascii="Arial Narrow" w:hAnsi="Arial Narrow" w:cs="Arial"/>
                          <w:sz w:val="18"/>
                        </w:rPr>
                        <w:tab/>
                      </w:r>
                      <w:r w:rsidRPr="007B0391">
                        <w:rPr>
                          <w:rFonts w:ascii="Arial Narrow" w:hAnsi="Arial Narrow" w:cs="Arial"/>
                          <w:sz w:val="18"/>
                        </w:rPr>
                        <w:t>Fax :</w:t>
                      </w:r>
                      <w:r>
                        <w:rPr>
                          <w:rFonts w:ascii="Arial Narrow" w:hAnsi="Arial Narrow" w:cs="Arial"/>
                          <w:sz w:val="18"/>
                        </w:rPr>
                        <w:t xml:space="preserve"> </w:t>
                      </w:r>
                      <w:r w:rsidRPr="007B0391">
                        <w:rPr>
                          <w:rFonts w:ascii="Arial Narrow" w:hAnsi="Arial Narrow" w:cs="Arial"/>
                          <w:sz w:val="18"/>
                        </w:rPr>
                        <w:t>04 90 60 66 26</w:t>
                      </w:r>
                    </w:p>
                    <w:p w14:paraId="5DD70B83" w14:textId="77777777" w:rsidR="00134712" w:rsidRDefault="00134712" w:rsidP="008E2F2E">
                      <w:pPr>
                        <w:tabs>
                          <w:tab w:val="left" w:pos="426"/>
                        </w:tabs>
                        <w:spacing w:after="0" w:line="240" w:lineRule="auto"/>
                        <w:ind w:left="57"/>
                        <w:rPr>
                          <w:rFonts w:cs="Arial"/>
                          <w:sz w:val="18"/>
                        </w:rPr>
                      </w:pPr>
                      <w:r w:rsidRPr="007D2779">
                        <w:rPr>
                          <w:rFonts w:ascii="Arial Narrow" w:hAnsi="Arial Narrow" w:cs="Arial"/>
                          <w:sz w:val="18"/>
                        </w:rPr>
                        <w:t>Site :</w:t>
                      </w:r>
                      <w:r>
                        <w:rPr>
                          <w:rFonts w:ascii="Arial Narrow" w:hAnsi="Arial Narrow" w:cs="Arial"/>
                          <w:sz w:val="18"/>
                        </w:rPr>
                        <w:tab/>
                      </w:r>
                      <w:r>
                        <w:rPr>
                          <w:rFonts w:cs="Arial"/>
                          <w:sz w:val="18"/>
                        </w:rPr>
                        <w:tab/>
                      </w:r>
                      <w:r w:rsidRPr="00566AF6">
                        <w:rPr>
                          <w:rFonts w:ascii="Courier New" w:hAnsi="Courier New" w:cs="Courier New"/>
                          <w:color w:val="3366FF"/>
                          <w:sz w:val="16"/>
                          <w:u w:val="single"/>
                        </w:rPr>
                        <w:t>www.erm-automatismes.com</w:t>
                      </w:r>
                    </w:p>
                    <w:p w14:paraId="1DE1988D" w14:textId="77777777" w:rsidR="00134712" w:rsidRPr="00C430F1" w:rsidRDefault="00134712" w:rsidP="008E2F2E">
                      <w:pPr>
                        <w:spacing w:after="0" w:line="240" w:lineRule="auto"/>
                        <w:ind w:left="57"/>
                        <w:rPr>
                          <w:lang w:val="de-DE"/>
                        </w:rPr>
                      </w:pPr>
                      <w:r>
                        <w:rPr>
                          <w:rFonts w:ascii="Arial Narrow" w:hAnsi="Arial Narrow" w:cs="Arial"/>
                          <w:sz w:val="18"/>
                          <w:lang w:val="fr-BE"/>
                        </w:rPr>
                        <w:t>E-m</w:t>
                      </w:r>
                      <w:r w:rsidRPr="007D2779">
                        <w:rPr>
                          <w:rFonts w:ascii="Arial Narrow" w:hAnsi="Arial Narrow" w:cs="Arial"/>
                          <w:sz w:val="18"/>
                          <w:lang w:val="fr-BE"/>
                        </w:rPr>
                        <w:t>ail :</w:t>
                      </w:r>
                      <w:r>
                        <w:rPr>
                          <w:rFonts w:cs="Arial"/>
                          <w:sz w:val="18"/>
                          <w:lang w:val="fr-BE"/>
                        </w:rPr>
                        <w:tab/>
                      </w:r>
                      <w:hyperlink r:id="rId4" w:history="1">
                        <w:r w:rsidRPr="00657858">
                          <w:rPr>
                            <w:rStyle w:val="Lienhypertexte"/>
                            <w:rFonts w:ascii="Courier New" w:hAnsi="Courier New" w:cs="Courier New"/>
                            <w:sz w:val="16"/>
                            <w:lang w:val="de-DE"/>
                          </w:rPr>
                          <w:t>contact@erm-automatismes.com</w:t>
                        </w:r>
                      </w:hyperlink>
                    </w:p>
                    <w:p w14:paraId="72A62BA4" w14:textId="77777777" w:rsidR="00134712" w:rsidRDefault="00134712" w:rsidP="00231A82"/>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8" o:spid="_x0000_s1034" type="#_x0000_t75" alt="logo-erm-2015" style="position:absolute;left:433;top:278;width:3438;height:1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">
                <v:imagedata r:id="rId5" o:title="logo-erm-2015"/>
              </v:shape>
              <v:group id="Group 163" o:spid="_x0000_s1035" style="position:absolute;left:3683;top:294;width:3725;height:1173" coordorigin="3683,294" coordsize="3725,1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60" o:spid="_x0000_s1036" type="#_x0000_t75" alt="Diapositive1" style="position:absolute;left:3683;top:294;width:3725;height:1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">
                  <v:imagedata r:id="rId6" o:title="Diapositive1" croptop="21125f" cropbottom="27712f" cropleft="9153f" cropright="16602f" chromakey="white"/>
                </v:shape>
                <v:shape id="Text Box 149" o:spid="_x0000_s1037" type="#_x0000_t202" style="position:absolute;left:4445;top:602;width:2374;height: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51BA8156" w14:textId="77777777" w:rsidR="00134712" w:rsidRPr="00DB621D" w:rsidRDefault="00134712" w:rsidP="00231A82">
                        <w:pPr>
                          <w:jc w:val="center"/>
                          <w:rPr>
                            <w:rFonts w:cs="Arial"/>
                            <w:b/>
                            <w:color w:val="2C69B2"/>
                            <w:szCs w:val="20"/>
                          </w:rPr>
                        </w:pPr>
                        <w:r w:rsidRPr="00DB621D">
                          <w:rPr>
                            <w:rFonts w:cs="Arial"/>
                            <w:b/>
                            <w:color w:val="2C69B2"/>
                            <w:szCs w:val="20"/>
                          </w:rPr>
                          <w:t>Concepteur de solutions didactiques</w:t>
                        </w:r>
                      </w:p>
                    </w:txbxContent>
                  </v:textbox>
                </v:shape>
              </v:group>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18" w:space="0" w:color="auto"/>
        <w:left w:val="none" w:sz="0" w:space="0" w:color="auto"/>
        <w:bottom w:val="single" w:sz="1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26"/>
      <w:gridCol w:w="5877"/>
      <w:gridCol w:w="2269"/>
    </w:tblGrid>
    <w:tr w:rsidR="00134712" w14:paraId="7077DEB8" w14:textId="77777777" w:rsidTr="008F577D">
      <w:tc>
        <w:tcPr>
          <w:tcW w:w="1219" w:type="pct"/>
        </w:tcPr>
        <w:p w14:paraId="547C3D08" w14:textId="77777777" w:rsidR="00134712" w:rsidRDefault="00134712" w:rsidP="009C2667">
          <w:pPr>
            <w:spacing w:before="240"/>
            <w:jc w:val="left"/>
          </w:pPr>
          <w:r w:rsidRPr="00CD447F">
            <w:rPr>
              <w:b/>
              <w:bCs/>
              <w:color w:val="3366CC"/>
              <w:sz w:val="24"/>
              <w:szCs w:val="24"/>
            </w:rPr>
            <w:t>DOSSIER MACHINE</w:t>
          </w:r>
        </w:p>
      </w:tc>
      <w:tc>
        <w:tcPr>
          <w:tcW w:w="2728" w:type="pct"/>
        </w:tcPr>
        <w:p w14:paraId="3D3E4388" w14:textId="77777777" w:rsidR="00134712" w:rsidRDefault="00134712" w:rsidP="0075678E">
          <w:pPr>
            <w:spacing w:before="240"/>
            <w:jc w:val="center"/>
          </w:pPr>
          <w:r>
            <w:rPr>
              <w:rFonts w:cs="Arial"/>
              <w:b/>
              <w:bCs/>
              <w:szCs w:val="20"/>
            </w:rPr>
            <w:t>Insérer nom de machine</w:t>
          </w:r>
        </w:p>
      </w:tc>
      <w:tc>
        <w:tcPr>
          <w:tcW w:w="1053" w:type="pct"/>
        </w:tcPr>
        <w:p w14:paraId="18B19A44" w14:textId="338ED97F" w:rsidR="00134712" w:rsidRDefault="0033143D" w:rsidP="0075678E">
          <w:pPr>
            <w:spacing w:before="240"/>
            <w:jc w:val="right"/>
          </w:pPr>
          <w:r>
            <w:fldChar w:fldCharType="begin"/>
          </w:r>
          <w:r w:rsidR="00134712">
            <w:instrText xml:space="preserve"> REF RepetitionFx  \* MERGEFORMAT </w:instrText>
          </w:r>
          <w:r>
            <w:fldChar w:fldCharType="separate"/>
          </w:r>
          <w:r w:rsidR="005579B6">
            <w:rPr>
              <w:b/>
              <w:bCs/>
            </w:rPr>
            <w:t>Erreur ! Source du renvoi introuvable.</w:t>
          </w:r>
          <w:r>
            <w:fldChar w:fldCharType="end"/>
          </w:r>
        </w:p>
      </w:tc>
    </w:tr>
  </w:tbl>
  <w:p w14:paraId="41A825A4" w14:textId="77777777" w:rsidR="00134712" w:rsidRDefault="00134712" w:rsidP="009864B3">
    <w:pPr>
      <w:pStyle w:val="En-tte"/>
      <w:spacing w:before="24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18" w:space="0" w:color="auto"/>
        <w:left w:val="none" w:sz="0" w:space="0" w:color="auto"/>
        <w:bottom w:val="single" w:sz="1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26"/>
      <w:gridCol w:w="5877"/>
      <w:gridCol w:w="2269"/>
    </w:tblGrid>
    <w:tr w:rsidR="00134712" w14:paraId="42AFE459" w14:textId="77777777" w:rsidTr="0019048A">
      <w:trPr>
        <w:trHeight w:val="510"/>
      </w:trPr>
      <w:tc>
        <w:tcPr>
          <w:tcW w:w="1219" w:type="pct"/>
          <w:vAlign w:val="center"/>
        </w:tcPr>
        <w:p w14:paraId="4FBE119D" w14:textId="77777777" w:rsidR="00134712" w:rsidRDefault="00134712" w:rsidP="0019048A">
          <w:pPr>
            <w:jc w:val="left"/>
          </w:pPr>
          <w:r w:rsidRPr="00CD447F">
            <w:rPr>
              <w:b/>
              <w:bCs/>
              <w:color w:val="3366CC"/>
              <w:sz w:val="24"/>
              <w:szCs w:val="24"/>
            </w:rPr>
            <w:t>DOSSIER MACHINE</w:t>
          </w:r>
        </w:p>
      </w:tc>
      <w:tc>
        <w:tcPr>
          <w:tcW w:w="2728" w:type="pct"/>
          <w:vAlign w:val="center"/>
        </w:tcPr>
        <w:p w14:paraId="49B69451" w14:textId="088D71E0" w:rsidR="00134712" w:rsidRDefault="00A067C7" w:rsidP="0019048A">
          <w:pPr>
            <w:jc w:val="center"/>
          </w:pPr>
          <w:r>
            <w:rPr>
              <w:rFonts w:cs="Arial"/>
              <w:b/>
              <w:bCs/>
              <w:szCs w:val="20"/>
            </w:rPr>
            <w:fldChar w:fldCharType="begin"/>
          </w:r>
          <w:r>
            <w:rPr>
              <w:rFonts w:cs="Arial"/>
              <w:b/>
              <w:bCs/>
              <w:szCs w:val="20"/>
            </w:rPr>
            <w:instrText xml:space="preserve"> DOCPROPERTY  Keywords  \* MERGEFORMAT </w:instrText>
          </w:r>
          <w:r>
            <w:rPr>
              <w:rFonts w:cs="Arial"/>
              <w:b/>
              <w:bCs/>
              <w:szCs w:val="20"/>
            </w:rPr>
            <w:fldChar w:fldCharType="separate"/>
          </w:r>
          <w:r w:rsidR="005579B6">
            <w:rPr>
              <w:rFonts w:cs="Arial"/>
              <w:b/>
              <w:bCs/>
              <w:szCs w:val="20"/>
            </w:rPr>
            <w:t>TE10 - Affichage dynamique commercial et publicitaire</w:t>
          </w:r>
          <w:r>
            <w:rPr>
              <w:rFonts w:cs="Arial"/>
              <w:b/>
              <w:bCs/>
              <w:szCs w:val="20"/>
            </w:rPr>
            <w:fldChar w:fldCharType="end"/>
          </w:r>
        </w:p>
      </w:tc>
      <w:tc>
        <w:tcPr>
          <w:tcW w:w="1053" w:type="pct"/>
          <w:vAlign w:val="center"/>
        </w:tcPr>
        <w:p w14:paraId="7C64D0EC" w14:textId="4E188CA4" w:rsidR="00134712" w:rsidRDefault="005579B6" w:rsidP="0019048A">
          <w:pPr>
            <w:jc w:val="right"/>
          </w:pPr>
          <w:r>
            <w:fldChar w:fldCharType="begin"/>
          </w:r>
          <w:r>
            <w:instrText xml:space="preserve"> DOCPROPERTY  Category  \* MERGEFORMAT </w:instrText>
          </w:r>
          <w:r>
            <w:fldChar w:fldCharType="separate"/>
          </w:r>
          <w:r>
            <w:t>Sécurité et contre-indications d'emploi</w:t>
          </w:r>
          <w:r>
            <w:fldChar w:fldCharType="end"/>
          </w:r>
        </w:p>
      </w:tc>
    </w:tr>
  </w:tbl>
  <w:p w14:paraId="70D7F27C" w14:textId="77777777" w:rsidR="00134712" w:rsidRDefault="00134712" w:rsidP="009801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9.05pt;height:32.95pt" o:bullet="t">
        <v:imagedata r:id="rId1" o:title="icone_attention"/>
      </v:shape>
    </w:pict>
  </w:numPicBullet>
  <w:numPicBullet w:numPicBulletId="1">
    <w:pict>
      <v:shape id="_x0000_i1057" type="#_x0000_t75" style="width:192.2pt;height:192.2pt" o:bullet="t">
        <v:imagedata r:id="rId2" o:title="green_globe_exclamation_point_570"/>
      </v:shape>
    </w:pict>
  </w:numPicBullet>
  <w:abstractNum w:abstractNumId="0" w15:restartNumberingAfterBreak="0">
    <w:nsid w:val="112035EE"/>
    <w:multiLevelType w:val="hybridMultilevel"/>
    <w:tmpl w:val="64A6AE94"/>
    <w:lvl w:ilvl="0" w:tplc="5D0AAED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F69E6"/>
    <w:multiLevelType w:val="hybridMultilevel"/>
    <w:tmpl w:val="BB44A6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19619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EA26E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B2631E7"/>
    <w:multiLevelType w:val="hybridMultilevel"/>
    <w:tmpl w:val="5650CB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492864"/>
    <w:multiLevelType w:val="hybridMultilevel"/>
    <w:tmpl w:val="94D06B38"/>
    <w:lvl w:ilvl="0" w:tplc="2C0E7BE2">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35320B15"/>
    <w:multiLevelType w:val="hybridMultilevel"/>
    <w:tmpl w:val="D02CCC1A"/>
    <w:lvl w:ilvl="0" w:tplc="6CE62CAA">
      <w:start w:val="1"/>
      <w:numFmt w:val="bullet"/>
      <w:pStyle w:val="Remarque"/>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A94CAF"/>
    <w:multiLevelType w:val="hybridMultilevel"/>
    <w:tmpl w:val="C45EEE66"/>
    <w:lvl w:ilvl="0" w:tplc="7DE65826">
      <w:start w:val="1"/>
      <w:numFmt w:val="bullet"/>
      <w:pStyle w:val="Annotationimportant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EF702C"/>
    <w:multiLevelType w:val="multilevel"/>
    <w:tmpl w:val="6E1CB7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28F1D3C"/>
    <w:multiLevelType w:val="hybridMultilevel"/>
    <w:tmpl w:val="76CCD0B0"/>
    <w:lvl w:ilvl="0" w:tplc="040C000D">
      <w:start w:val="1"/>
      <w:numFmt w:val="bullet"/>
      <w:lvlText w:val=""/>
      <w:lvlJc w:val="left"/>
      <w:pPr>
        <w:ind w:left="862" w:hanging="360"/>
      </w:pPr>
      <w:rPr>
        <w:rFonts w:ascii="Wingdings" w:hAnsi="Wingdings"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0" w15:restartNumberingAfterBreak="0">
    <w:nsid w:val="42F90D5E"/>
    <w:multiLevelType w:val="hybridMultilevel"/>
    <w:tmpl w:val="A1FE246E"/>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4C2E5382"/>
    <w:multiLevelType w:val="hybridMultilevel"/>
    <w:tmpl w:val="DCAAE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CE0E65"/>
    <w:multiLevelType w:val="multilevel"/>
    <w:tmpl w:val="0DE66F7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59B54A2E"/>
    <w:multiLevelType w:val="hybridMultilevel"/>
    <w:tmpl w:val="30AE10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3F72DF"/>
    <w:multiLevelType w:val="hybridMultilevel"/>
    <w:tmpl w:val="65B68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0"/>
  </w:num>
  <w:num w:numId="9">
    <w:abstractNumId w:val="6"/>
  </w:num>
  <w:num w:numId="10">
    <w:abstractNumId w:val="9"/>
  </w:num>
  <w:num w:numId="11">
    <w:abstractNumId w:val="11"/>
  </w:num>
  <w:num w:numId="12">
    <w:abstractNumId w:val="14"/>
  </w:num>
  <w:num w:numId="13">
    <w:abstractNumId w:val="4"/>
  </w:num>
  <w:num w:numId="14">
    <w:abstractNumId w:val="1"/>
  </w:num>
  <w:num w:numId="15">
    <w:abstractNumId w:val="13"/>
  </w:num>
  <w:num w:numId="16">
    <w:abstractNumId w:val="10"/>
  </w:num>
  <w:num w:numId="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P">
    <w15:presenceInfo w15:providerId="None" w15:userId="R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revisionView w:markup="0"/>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365"/>
    <w:rsid w:val="00007D3A"/>
    <w:rsid w:val="00012D01"/>
    <w:rsid w:val="0001494D"/>
    <w:rsid w:val="00022CBC"/>
    <w:rsid w:val="000236EA"/>
    <w:rsid w:val="00026967"/>
    <w:rsid w:val="00072843"/>
    <w:rsid w:val="00080670"/>
    <w:rsid w:val="0009613F"/>
    <w:rsid w:val="00096569"/>
    <w:rsid w:val="000A1B9C"/>
    <w:rsid w:val="000E4D65"/>
    <w:rsid w:val="001158F0"/>
    <w:rsid w:val="00131C63"/>
    <w:rsid w:val="00132787"/>
    <w:rsid w:val="00134712"/>
    <w:rsid w:val="00137666"/>
    <w:rsid w:val="00155991"/>
    <w:rsid w:val="00157A3C"/>
    <w:rsid w:val="001728ED"/>
    <w:rsid w:val="0019048A"/>
    <w:rsid w:val="001C59C8"/>
    <w:rsid w:val="001C6014"/>
    <w:rsid w:val="001F70E2"/>
    <w:rsid w:val="00231A82"/>
    <w:rsid w:val="00241A18"/>
    <w:rsid w:val="00244710"/>
    <w:rsid w:val="00252F5B"/>
    <w:rsid w:val="0026389A"/>
    <w:rsid w:val="00277C81"/>
    <w:rsid w:val="00281A98"/>
    <w:rsid w:val="002D199A"/>
    <w:rsid w:val="00301F3A"/>
    <w:rsid w:val="0030262D"/>
    <w:rsid w:val="00305345"/>
    <w:rsid w:val="00312807"/>
    <w:rsid w:val="0032416C"/>
    <w:rsid w:val="00330A77"/>
    <w:rsid w:val="0033143D"/>
    <w:rsid w:val="003506C4"/>
    <w:rsid w:val="003529DC"/>
    <w:rsid w:val="00353BF8"/>
    <w:rsid w:val="0036199F"/>
    <w:rsid w:val="00392371"/>
    <w:rsid w:val="003C4978"/>
    <w:rsid w:val="003D6844"/>
    <w:rsid w:val="00432F05"/>
    <w:rsid w:val="004330FA"/>
    <w:rsid w:val="00435582"/>
    <w:rsid w:val="00470955"/>
    <w:rsid w:val="0047108E"/>
    <w:rsid w:val="004762D7"/>
    <w:rsid w:val="00481235"/>
    <w:rsid w:val="004A6518"/>
    <w:rsid w:val="004C4254"/>
    <w:rsid w:val="004D57C9"/>
    <w:rsid w:val="00507C7B"/>
    <w:rsid w:val="00521F84"/>
    <w:rsid w:val="0052344B"/>
    <w:rsid w:val="005579B6"/>
    <w:rsid w:val="00561147"/>
    <w:rsid w:val="00566AF6"/>
    <w:rsid w:val="005A6C31"/>
    <w:rsid w:val="005E06FF"/>
    <w:rsid w:val="005F45B7"/>
    <w:rsid w:val="00604A36"/>
    <w:rsid w:val="006337B4"/>
    <w:rsid w:val="006507A3"/>
    <w:rsid w:val="00650F56"/>
    <w:rsid w:val="0065159F"/>
    <w:rsid w:val="0068321E"/>
    <w:rsid w:val="006C12E9"/>
    <w:rsid w:val="006C278E"/>
    <w:rsid w:val="006C60CD"/>
    <w:rsid w:val="006C6D68"/>
    <w:rsid w:val="006C6F15"/>
    <w:rsid w:val="006D1484"/>
    <w:rsid w:val="006F242E"/>
    <w:rsid w:val="006F32E8"/>
    <w:rsid w:val="00701D0A"/>
    <w:rsid w:val="00705C7F"/>
    <w:rsid w:val="00741FA1"/>
    <w:rsid w:val="007424F0"/>
    <w:rsid w:val="0075678E"/>
    <w:rsid w:val="00763089"/>
    <w:rsid w:val="00780930"/>
    <w:rsid w:val="00795729"/>
    <w:rsid w:val="007C1DB6"/>
    <w:rsid w:val="007C5857"/>
    <w:rsid w:val="007D2779"/>
    <w:rsid w:val="007F4B3A"/>
    <w:rsid w:val="007F54C5"/>
    <w:rsid w:val="007F6CA2"/>
    <w:rsid w:val="00805DAF"/>
    <w:rsid w:val="008206D2"/>
    <w:rsid w:val="00820898"/>
    <w:rsid w:val="00842485"/>
    <w:rsid w:val="008515B7"/>
    <w:rsid w:val="00865E17"/>
    <w:rsid w:val="00867183"/>
    <w:rsid w:val="00871F2F"/>
    <w:rsid w:val="008741B8"/>
    <w:rsid w:val="00892AEF"/>
    <w:rsid w:val="008B3693"/>
    <w:rsid w:val="008E2F2E"/>
    <w:rsid w:val="008F577D"/>
    <w:rsid w:val="0091479B"/>
    <w:rsid w:val="009151F8"/>
    <w:rsid w:val="009244CB"/>
    <w:rsid w:val="00976055"/>
    <w:rsid w:val="009801EB"/>
    <w:rsid w:val="009839E3"/>
    <w:rsid w:val="00984CAC"/>
    <w:rsid w:val="009864B3"/>
    <w:rsid w:val="0098681C"/>
    <w:rsid w:val="00986DC5"/>
    <w:rsid w:val="009A02D2"/>
    <w:rsid w:val="009A70F6"/>
    <w:rsid w:val="009B2B30"/>
    <w:rsid w:val="009C2667"/>
    <w:rsid w:val="009E34EE"/>
    <w:rsid w:val="009F679B"/>
    <w:rsid w:val="00A067C7"/>
    <w:rsid w:val="00A52258"/>
    <w:rsid w:val="00A60A52"/>
    <w:rsid w:val="00A62748"/>
    <w:rsid w:val="00A82F07"/>
    <w:rsid w:val="00A97925"/>
    <w:rsid w:val="00AB45D9"/>
    <w:rsid w:val="00AC4636"/>
    <w:rsid w:val="00AD5539"/>
    <w:rsid w:val="00AD7BBF"/>
    <w:rsid w:val="00AF7330"/>
    <w:rsid w:val="00B07C61"/>
    <w:rsid w:val="00B110C2"/>
    <w:rsid w:val="00B26C84"/>
    <w:rsid w:val="00B5472D"/>
    <w:rsid w:val="00B56DF7"/>
    <w:rsid w:val="00B91F53"/>
    <w:rsid w:val="00B97AAE"/>
    <w:rsid w:val="00BA2155"/>
    <w:rsid w:val="00BD308E"/>
    <w:rsid w:val="00BE353B"/>
    <w:rsid w:val="00C03E2E"/>
    <w:rsid w:val="00C06A48"/>
    <w:rsid w:val="00C135D4"/>
    <w:rsid w:val="00C22ACB"/>
    <w:rsid w:val="00C47478"/>
    <w:rsid w:val="00C7247E"/>
    <w:rsid w:val="00C866AD"/>
    <w:rsid w:val="00C9021F"/>
    <w:rsid w:val="00CA1519"/>
    <w:rsid w:val="00CB2311"/>
    <w:rsid w:val="00CC7E37"/>
    <w:rsid w:val="00CD447F"/>
    <w:rsid w:val="00CE1B05"/>
    <w:rsid w:val="00CF20F2"/>
    <w:rsid w:val="00D13D23"/>
    <w:rsid w:val="00D349EF"/>
    <w:rsid w:val="00D559B8"/>
    <w:rsid w:val="00D619A0"/>
    <w:rsid w:val="00D7279B"/>
    <w:rsid w:val="00D830E6"/>
    <w:rsid w:val="00DB2642"/>
    <w:rsid w:val="00DB54C3"/>
    <w:rsid w:val="00E01365"/>
    <w:rsid w:val="00E04C68"/>
    <w:rsid w:val="00E87904"/>
    <w:rsid w:val="00EA08FD"/>
    <w:rsid w:val="00EF202D"/>
    <w:rsid w:val="00F05472"/>
    <w:rsid w:val="00F50695"/>
    <w:rsid w:val="00F945C5"/>
    <w:rsid w:val="00FA1F4A"/>
    <w:rsid w:val="00FB1A6C"/>
    <w:rsid w:val="00FC21C6"/>
    <w:rsid w:val="00FF2D66"/>
    <w:rsid w:val="00FF47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F8246"/>
  <w15:docId w15:val="{54F7EC53-F117-4EB5-866D-5881E99F3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3E2E"/>
    <w:pPr>
      <w:jc w:val="both"/>
    </w:pPr>
    <w:rPr>
      <w:rFonts w:ascii="Arial" w:hAnsi="Arial"/>
      <w:sz w:val="20"/>
    </w:rPr>
  </w:style>
  <w:style w:type="paragraph" w:styleId="Titre1">
    <w:name w:val="heading 1"/>
    <w:basedOn w:val="Normal"/>
    <w:next w:val="Normal"/>
    <w:link w:val="Titre1Car"/>
    <w:autoRedefine/>
    <w:uiPriority w:val="9"/>
    <w:qFormat/>
    <w:rsid w:val="006337B4"/>
    <w:pPr>
      <w:keepNext/>
      <w:keepLines/>
      <w:numPr>
        <w:numId w:val="6"/>
      </w:numPr>
      <w:spacing w:before="480" w:after="240"/>
      <w:ind w:left="431" w:hanging="431"/>
      <w:jc w:val="left"/>
      <w:outlineLvl w:val="0"/>
    </w:pPr>
    <w:rPr>
      <w:rFonts w:eastAsiaTheme="majorEastAsia" w:cstheme="majorBidi"/>
      <w:b/>
      <w:bCs/>
      <w:caps/>
      <w:sz w:val="32"/>
      <w:szCs w:val="28"/>
      <w:u w:val="single"/>
    </w:rPr>
  </w:style>
  <w:style w:type="paragraph" w:styleId="Titre2">
    <w:name w:val="heading 2"/>
    <w:basedOn w:val="Normal"/>
    <w:next w:val="Normal"/>
    <w:link w:val="Titre2Car"/>
    <w:autoRedefine/>
    <w:uiPriority w:val="9"/>
    <w:qFormat/>
    <w:rsid w:val="008B3693"/>
    <w:pPr>
      <w:keepNext/>
      <w:keepLines/>
      <w:numPr>
        <w:ilvl w:val="1"/>
        <w:numId w:val="6"/>
      </w:numPr>
      <w:spacing w:before="200" w:after="120"/>
      <w:ind w:left="578" w:hanging="578"/>
      <w:jc w:val="left"/>
      <w:outlineLvl w:val="1"/>
    </w:pPr>
    <w:rPr>
      <w:rFonts w:eastAsiaTheme="majorEastAsia" w:cstheme="majorBidi"/>
      <w:b/>
      <w:bCs/>
      <w:sz w:val="28"/>
      <w:szCs w:val="26"/>
      <w:u w:val="single"/>
    </w:rPr>
  </w:style>
  <w:style w:type="paragraph" w:styleId="Titre3">
    <w:name w:val="heading 3"/>
    <w:basedOn w:val="Normal"/>
    <w:next w:val="Normal"/>
    <w:link w:val="Titre3Car"/>
    <w:autoRedefine/>
    <w:uiPriority w:val="9"/>
    <w:qFormat/>
    <w:rsid w:val="008B3693"/>
    <w:pPr>
      <w:keepNext/>
      <w:keepLines/>
      <w:numPr>
        <w:ilvl w:val="2"/>
        <w:numId w:val="6"/>
      </w:numPr>
      <w:spacing w:before="200" w:after="120"/>
      <w:jc w:val="left"/>
      <w:outlineLvl w:val="2"/>
    </w:pPr>
    <w:rPr>
      <w:rFonts w:eastAsiaTheme="majorEastAsia" w:cstheme="majorBidi"/>
      <w:bCs/>
      <w:sz w:val="24"/>
    </w:rPr>
  </w:style>
  <w:style w:type="paragraph" w:styleId="Titre4">
    <w:name w:val="heading 4"/>
    <w:basedOn w:val="Normal"/>
    <w:next w:val="Normal"/>
    <w:link w:val="Titre4Car"/>
    <w:autoRedefine/>
    <w:uiPriority w:val="9"/>
    <w:qFormat/>
    <w:rsid w:val="008B3693"/>
    <w:pPr>
      <w:keepNext/>
      <w:keepLines/>
      <w:numPr>
        <w:ilvl w:val="3"/>
        <w:numId w:val="6"/>
      </w:numPr>
      <w:spacing w:before="200" w:after="120"/>
      <w:ind w:left="862" w:hanging="862"/>
      <w:jc w:val="left"/>
      <w:outlineLvl w:val="3"/>
    </w:pPr>
    <w:rPr>
      <w:rFonts w:eastAsiaTheme="majorEastAsia" w:cstheme="majorBidi"/>
      <w:bCs/>
      <w:iCs/>
    </w:rPr>
  </w:style>
  <w:style w:type="paragraph" w:styleId="Titre5">
    <w:name w:val="heading 5"/>
    <w:basedOn w:val="Normal"/>
    <w:next w:val="Normal"/>
    <w:link w:val="Titre5Car"/>
    <w:autoRedefine/>
    <w:uiPriority w:val="9"/>
    <w:qFormat/>
    <w:rsid w:val="008B3693"/>
    <w:pPr>
      <w:keepNext/>
      <w:keepLines/>
      <w:numPr>
        <w:ilvl w:val="4"/>
        <w:numId w:val="6"/>
      </w:numPr>
      <w:spacing w:before="200" w:after="120"/>
      <w:ind w:left="1009" w:hanging="1009"/>
      <w:jc w:val="left"/>
      <w:outlineLvl w:val="4"/>
    </w:pPr>
    <w:rPr>
      <w:rFonts w:eastAsiaTheme="majorEastAsia" w:cstheme="majorBidi"/>
      <w:i/>
    </w:rPr>
  </w:style>
  <w:style w:type="paragraph" w:styleId="Titre6">
    <w:name w:val="heading 6"/>
    <w:basedOn w:val="Normal"/>
    <w:next w:val="Normal"/>
    <w:link w:val="Titre6Car"/>
    <w:uiPriority w:val="9"/>
    <w:unhideWhenUsed/>
    <w:rsid w:val="008741B8"/>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rsid w:val="008741B8"/>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rsid w:val="008741B8"/>
    <w:pPr>
      <w:keepNext/>
      <w:keepLines/>
      <w:numPr>
        <w:ilvl w:val="7"/>
        <w:numId w:val="6"/>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unhideWhenUsed/>
    <w:rsid w:val="008741B8"/>
    <w:pPr>
      <w:keepNext/>
      <w:keepLines/>
      <w:numPr>
        <w:ilvl w:val="8"/>
        <w:numId w:val="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37B4"/>
    <w:rPr>
      <w:rFonts w:ascii="Arial" w:eastAsiaTheme="majorEastAsia" w:hAnsi="Arial" w:cstheme="majorBidi"/>
      <w:b/>
      <w:bCs/>
      <w:caps/>
      <w:sz w:val="32"/>
      <w:szCs w:val="28"/>
      <w:u w:val="single"/>
    </w:rPr>
  </w:style>
  <w:style w:type="character" w:customStyle="1" w:styleId="Titre2Car">
    <w:name w:val="Titre 2 Car"/>
    <w:basedOn w:val="Policepardfaut"/>
    <w:link w:val="Titre2"/>
    <w:uiPriority w:val="9"/>
    <w:rsid w:val="008B3693"/>
    <w:rPr>
      <w:rFonts w:ascii="Arial" w:eastAsiaTheme="majorEastAsia" w:hAnsi="Arial" w:cstheme="majorBidi"/>
      <w:b/>
      <w:bCs/>
      <w:sz w:val="28"/>
      <w:szCs w:val="26"/>
      <w:u w:val="single"/>
    </w:rPr>
  </w:style>
  <w:style w:type="character" w:customStyle="1" w:styleId="Titre3Car">
    <w:name w:val="Titre 3 Car"/>
    <w:basedOn w:val="Policepardfaut"/>
    <w:link w:val="Titre3"/>
    <w:uiPriority w:val="9"/>
    <w:rsid w:val="008B3693"/>
    <w:rPr>
      <w:rFonts w:ascii="Arial" w:eastAsiaTheme="majorEastAsia" w:hAnsi="Arial" w:cstheme="majorBidi"/>
      <w:bCs/>
      <w:sz w:val="24"/>
    </w:rPr>
  </w:style>
  <w:style w:type="paragraph" w:styleId="Paragraphedeliste">
    <w:name w:val="List Paragraph"/>
    <w:basedOn w:val="Normal"/>
    <w:uiPriority w:val="34"/>
    <w:qFormat/>
    <w:rsid w:val="0065159F"/>
    <w:pPr>
      <w:ind w:left="720"/>
      <w:contextualSpacing/>
    </w:pPr>
  </w:style>
  <w:style w:type="character" w:customStyle="1" w:styleId="Titre4Car">
    <w:name w:val="Titre 4 Car"/>
    <w:basedOn w:val="Policepardfaut"/>
    <w:link w:val="Titre4"/>
    <w:uiPriority w:val="9"/>
    <w:rsid w:val="008B3693"/>
    <w:rPr>
      <w:rFonts w:ascii="Arial" w:eastAsiaTheme="majorEastAsia" w:hAnsi="Arial" w:cstheme="majorBidi"/>
      <w:bCs/>
      <w:iCs/>
      <w:sz w:val="20"/>
    </w:rPr>
  </w:style>
  <w:style w:type="character" w:customStyle="1" w:styleId="Titre5Car">
    <w:name w:val="Titre 5 Car"/>
    <w:basedOn w:val="Policepardfaut"/>
    <w:link w:val="Titre5"/>
    <w:uiPriority w:val="9"/>
    <w:rsid w:val="008B3693"/>
    <w:rPr>
      <w:rFonts w:ascii="Arial" w:eastAsiaTheme="majorEastAsia" w:hAnsi="Arial" w:cstheme="majorBidi"/>
      <w:i/>
      <w:sz w:val="20"/>
    </w:rPr>
  </w:style>
  <w:style w:type="character" w:customStyle="1" w:styleId="Titre6Car">
    <w:name w:val="Titre 6 Car"/>
    <w:basedOn w:val="Policepardfaut"/>
    <w:link w:val="Titre6"/>
    <w:uiPriority w:val="9"/>
    <w:rsid w:val="008741B8"/>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8741B8"/>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8741B8"/>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741B8"/>
    <w:rPr>
      <w:rFonts w:asciiTheme="majorHAnsi" w:eastAsiaTheme="majorEastAsia" w:hAnsiTheme="majorHAnsi" w:cstheme="majorBidi"/>
      <w:i/>
      <w:iCs/>
      <w:color w:val="404040" w:themeColor="text1" w:themeTint="BF"/>
      <w:sz w:val="20"/>
      <w:szCs w:val="20"/>
    </w:rPr>
  </w:style>
  <w:style w:type="paragraph" w:styleId="TM1">
    <w:name w:val="toc 1"/>
    <w:basedOn w:val="Normal"/>
    <w:next w:val="Normal"/>
    <w:autoRedefine/>
    <w:uiPriority w:val="39"/>
    <w:unhideWhenUsed/>
    <w:qFormat/>
    <w:rsid w:val="0030262D"/>
    <w:pPr>
      <w:spacing w:before="120" w:after="0"/>
      <w:ind w:left="1418"/>
      <w:jc w:val="left"/>
    </w:pPr>
    <w:rPr>
      <w:b/>
      <w:bCs/>
      <w:caps/>
      <w:sz w:val="24"/>
      <w:szCs w:val="24"/>
    </w:rPr>
  </w:style>
  <w:style w:type="paragraph" w:styleId="TM2">
    <w:name w:val="toc 2"/>
    <w:basedOn w:val="Normal"/>
    <w:next w:val="Normal"/>
    <w:autoRedefine/>
    <w:uiPriority w:val="39"/>
    <w:unhideWhenUsed/>
    <w:qFormat/>
    <w:rsid w:val="0030262D"/>
    <w:pPr>
      <w:tabs>
        <w:tab w:val="left" w:pos="2058"/>
        <w:tab w:val="right" w:leader="dot" w:pos="10762"/>
      </w:tabs>
      <w:spacing w:after="0"/>
      <w:ind w:left="1418" w:firstLine="142"/>
      <w:jc w:val="left"/>
    </w:pPr>
    <w:rPr>
      <w:b/>
      <w:bCs/>
      <w:szCs w:val="20"/>
    </w:rPr>
  </w:style>
  <w:style w:type="paragraph" w:styleId="TM3">
    <w:name w:val="toc 3"/>
    <w:basedOn w:val="Normal"/>
    <w:next w:val="Normal"/>
    <w:autoRedefine/>
    <w:uiPriority w:val="39"/>
    <w:unhideWhenUsed/>
    <w:qFormat/>
    <w:rsid w:val="007F4B3A"/>
    <w:pPr>
      <w:spacing w:after="0"/>
      <w:ind w:left="1418" w:firstLine="284"/>
      <w:jc w:val="left"/>
    </w:pPr>
    <w:rPr>
      <w:sz w:val="16"/>
      <w:szCs w:val="20"/>
    </w:rPr>
  </w:style>
  <w:style w:type="paragraph" w:styleId="TM4">
    <w:name w:val="toc 4"/>
    <w:basedOn w:val="Normal"/>
    <w:next w:val="Normal"/>
    <w:autoRedefine/>
    <w:uiPriority w:val="39"/>
    <w:unhideWhenUsed/>
    <w:qFormat/>
    <w:rsid w:val="007F4B3A"/>
    <w:pPr>
      <w:spacing w:after="0"/>
      <w:ind w:left="1418" w:firstLine="425"/>
      <w:jc w:val="left"/>
    </w:pPr>
    <w:rPr>
      <w:sz w:val="16"/>
      <w:szCs w:val="20"/>
    </w:rPr>
  </w:style>
  <w:style w:type="paragraph" w:styleId="TM5">
    <w:name w:val="toc 5"/>
    <w:basedOn w:val="Normal"/>
    <w:next w:val="Normal"/>
    <w:autoRedefine/>
    <w:uiPriority w:val="39"/>
    <w:unhideWhenUsed/>
    <w:qFormat/>
    <w:rsid w:val="007F4B3A"/>
    <w:pPr>
      <w:spacing w:after="0"/>
      <w:ind w:left="1418" w:firstLine="567"/>
      <w:jc w:val="left"/>
    </w:pPr>
    <w:rPr>
      <w:sz w:val="16"/>
      <w:szCs w:val="20"/>
    </w:rPr>
  </w:style>
  <w:style w:type="character" w:styleId="Lienhypertexte">
    <w:name w:val="Hyperlink"/>
    <w:basedOn w:val="Policepardfaut"/>
    <w:uiPriority w:val="99"/>
    <w:unhideWhenUsed/>
    <w:rsid w:val="007F54C5"/>
    <w:rPr>
      <w:color w:val="0000FF" w:themeColor="hyperlink"/>
      <w:u w:val="single"/>
    </w:rPr>
  </w:style>
  <w:style w:type="paragraph" w:styleId="En-tte">
    <w:name w:val="header"/>
    <w:basedOn w:val="Normal"/>
    <w:link w:val="En-tteCar"/>
    <w:uiPriority w:val="99"/>
    <w:unhideWhenUsed/>
    <w:rsid w:val="00CD447F"/>
    <w:pPr>
      <w:tabs>
        <w:tab w:val="center" w:pos="4536"/>
        <w:tab w:val="right" w:pos="9072"/>
      </w:tabs>
      <w:spacing w:after="0"/>
    </w:pPr>
  </w:style>
  <w:style w:type="character" w:customStyle="1" w:styleId="En-tteCar">
    <w:name w:val="En-tête Car"/>
    <w:basedOn w:val="Policepardfaut"/>
    <w:link w:val="En-tte"/>
    <w:uiPriority w:val="99"/>
    <w:rsid w:val="00CD447F"/>
    <w:rPr>
      <w:rFonts w:ascii="Arial" w:hAnsi="Arial"/>
      <w:sz w:val="20"/>
    </w:rPr>
  </w:style>
  <w:style w:type="paragraph" w:styleId="Pieddepage">
    <w:name w:val="footer"/>
    <w:basedOn w:val="Normal"/>
    <w:link w:val="PieddepageCar"/>
    <w:uiPriority w:val="99"/>
    <w:unhideWhenUsed/>
    <w:rsid w:val="00CD447F"/>
    <w:pPr>
      <w:tabs>
        <w:tab w:val="center" w:pos="4536"/>
        <w:tab w:val="right" w:pos="9072"/>
      </w:tabs>
      <w:spacing w:after="0"/>
    </w:pPr>
  </w:style>
  <w:style w:type="character" w:customStyle="1" w:styleId="PieddepageCar">
    <w:name w:val="Pied de page Car"/>
    <w:basedOn w:val="Policepardfaut"/>
    <w:link w:val="Pieddepage"/>
    <w:uiPriority w:val="99"/>
    <w:rsid w:val="00CD447F"/>
    <w:rPr>
      <w:rFonts w:ascii="Arial" w:hAnsi="Arial"/>
      <w:sz w:val="20"/>
    </w:rPr>
  </w:style>
  <w:style w:type="paragraph" w:styleId="Textedebulles">
    <w:name w:val="Balloon Text"/>
    <w:basedOn w:val="Normal"/>
    <w:link w:val="TextedebullesCar"/>
    <w:uiPriority w:val="99"/>
    <w:semiHidden/>
    <w:unhideWhenUsed/>
    <w:rsid w:val="00CD447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D447F"/>
    <w:rPr>
      <w:rFonts w:ascii="Tahoma" w:hAnsi="Tahoma" w:cs="Tahoma"/>
      <w:sz w:val="16"/>
      <w:szCs w:val="16"/>
    </w:rPr>
  </w:style>
  <w:style w:type="character" w:styleId="Textedelespacerserv">
    <w:name w:val="Placeholder Text"/>
    <w:basedOn w:val="Policepardfaut"/>
    <w:uiPriority w:val="99"/>
    <w:semiHidden/>
    <w:rsid w:val="00392371"/>
    <w:rPr>
      <w:color w:val="808080"/>
    </w:rPr>
  </w:style>
  <w:style w:type="paragraph" w:customStyle="1" w:styleId="Remarque">
    <w:name w:val="Remarque"/>
    <w:basedOn w:val="Normal"/>
    <w:link w:val="RemarqueCar"/>
    <w:qFormat/>
    <w:rsid w:val="00984CAC"/>
    <w:pPr>
      <w:numPr>
        <w:numId w:val="9"/>
      </w:numPr>
    </w:pPr>
    <w:rPr>
      <w:color w:val="00B050"/>
    </w:rPr>
  </w:style>
  <w:style w:type="paragraph" w:customStyle="1" w:styleId="Annotationimportante">
    <w:name w:val="Annotation importante"/>
    <w:basedOn w:val="Normal"/>
    <w:link w:val="AnnotationimportanteCar"/>
    <w:qFormat/>
    <w:rsid w:val="00984CAC"/>
    <w:pPr>
      <w:numPr>
        <w:numId w:val="7"/>
      </w:numPr>
      <w:spacing w:after="0"/>
    </w:pPr>
    <w:rPr>
      <w:b/>
      <w:color w:val="FF0000"/>
    </w:rPr>
  </w:style>
  <w:style w:type="character" w:customStyle="1" w:styleId="RemarqueCar">
    <w:name w:val="Remarque Car"/>
    <w:basedOn w:val="Policepardfaut"/>
    <w:link w:val="Remarque"/>
    <w:rsid w:val="00984CAC"/>
    <w:rPr>
      <w:rFonts w:ascii="Arial" w:hAnsi="Arial"/>
      <w:color w:val="00B050"/>
      <w:sz w:val="20"/>
    </w:rPr>
  </w:style>
  <w:style w:type="character" w:customStyle="1" w:styleId="AnnotationimportanteCar">
    <w:name w:val="Annotation importante Car"/>
    <w:basedOn w:val="Policepardfaut"/>
    <w:link w:val="Annotationimportante"/>
    <w:rsid w:val="00984CAC"/>
    <w:rPr>
      <w:rFonts w:ascii="Arial" w:hAnsi="Arial"/>
      <w:b/>
      <w:color w:val="FF0000"/>
      <w:sz w:val="20"/>
    </w:rPr>
  </w:style>
  <w:style w:type="paragraph" w:styleId="En-ttedetabledesmatires">
    <w:name w:val="TOC Heading"/>
    <w:basedOn w:val="Titre1"/>
    <w:next w:val="Normal"/>
    <w:uiPriority w:val="39"/>
    <w:unhideWhenUsed/>
    <w:rsid w:val="00C47478"/>
    <w:pPr>
      <w:numPr>
        <w:numId w:val="0"/>
      </w:numPr>
      <w:outlineLvl w:val="9"/>
    </w:pPr>
    <w:rPr>
      <w:rFonts w:asciiTheme="majorHAnsi" w:hAnsiTheme="majorHAnsi"/>
      <w:caps w:val="0"/>
      <w:color w:val="365F91" w:themeColor="accent1" w:themeShade="BF"/>
      <w:sz w:val="28"/>
      <w:u w:val="none"/>
    </w:rPr>
  </w:style>
  <w:style w:type="table" w:styleId="Grilledutableau">
    <w:name w:val="Table Grid"/>
    <w:basedOn w:val="TableauNormal"/>
    <w:uiPriority w:val="59"/>
    <w:rsid w:val="007567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autoRedefine/>
    <w:qFormat/>
    <w:rsid w:val="00705C7F"/>
    <w:pPr>
      <w:pBdr>
        <w:top w:val="single" w:sz="4" w:space="0" w:color="auto"/>
        <w:left w:val="single" w:sz="4" w:space="0" w:color="auto"/>
        <w:bottom w:val="single" w:sz="4" w:space="0" w:color="auto"/>
        <w:right w:val="single" w:sz="4" w:space="0" w:color="auto"/>
      </w:pBdr>
      <w:spacing w:after="120"/>
      <w:contextualSpacing/>
      <w:jc w:val="left"/>
    </w:pPr>
    <w:rPr>
      <w:rFonts w:ascii="Consolas" w:hAnsi="Consolas" w:cs="Courier New"/>
      <w:lang w:val="en-US"/>
    </w:rPr>
  </w:style>
  <w:style w:type="paragraph" w:customStyle="1" w:styleId="Fxpagedegarde">
    <w:name w:val="Fx page de garde"/>
    <w:basedOn w:val="Normal"/>
    <w:link w:val="FxpagedegardeCar"/>
    <w:qFormat/>
    <w:rsid w:val="00AF7330"/>
    <w:pPr>
      <w:spacing w:after="0"/>
      <w:jc w:val="center"/>
    </w:pPr>
    <w:rPr>
      <w:rFonts w:eastAsia="Times New Roman" w:cs="Arial"/>
      <w:b/>
      <w:sz w:val="28"/>
      <w:szCs w:val="28"/>
    </w:rPr>
  </w:style>
  <w:style w:type="character" w:customStyle="1" w:styleId="FxpagedegardeCar">
    <w:name w:val="Fx page de garde Car"/>
    <w:basedOn w:val="Policepardfaut"/>
    <w:link w:val="Fxpagedegarde"/>
    <w:rsid w:val="00AF7330"/>
    <w:rPr>
      <w:rFonts w:ascii="Arial" w:eastAsia="Times New Roman" w:hAnsi="Arial" w:cs="Arial"/>
      <w:b/>
      <w:sz w:val="28"/>
      <w:szCs w:val="28"/>
    </w:rPr>
  </w:style>
  <w:style w:type="paragraph" w:styleId="NormalWeb">
    <w:name w:val="Normal (Web)"/>
    <w:basedOn w:val="Normal"/>
    <w:uiPriority w:val="99"/>
    <w:semiHidden/>
    <w:unhideWhenUsed/>
    <w:rsid w:val="00FC21C6"/>
    <w:pPr>
      <w:spacing w:before="100" w:beforeAutospacing="1" w:after="100" w:afterAutospacing="1" w:line="240" w:lineRule="auto"/>
      <w:jc w:val="left"/>
    </w:pPr>
    <w:rPr>
      <w:rFonts w:ascii="Times New Roman" w:hAnsi="Times New Roman" w:cs="Times New Roman"/>
      <w:sz w:val="24"/>
      <w:szCs w:val="24"/>
    </w:rPr>
  </w:style>
  <w:style w:type="paragraph" w:styleId="Rvision">
    <w:name w:val="Revision"/>
    <w:hidden/>
    <w:uiPriority w:val="99"/>
    <w:semiHidden/>
    <w:rsid w:val="003619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12.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emf"/></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hyperlink" Target="mailto:contact@erm-automatismes.com" TargetMode="External"/><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hyperlink" Target="mailto:contact@erm-automatismes.co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P\AppData\Roaming\Microsoft\Templates\ERM_Securite_contre_indications_C.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9050">
          <a:solidFill>
            <a:srgbClr val="FF0000"/>
          </a:solidFill>
        </a:ln>
      </a:spPr>
      <a:bodyPr rtlCol="0" anchor="ctr"/>
      <a:lstStyle/>
      <a:style>
        <a:lnRef idx="2">
          <a:schemeClr val="dk1"/>
        </a:lnRef>
        <a:fillRef idx="1">
          <a:schemeClr val="lt1"/>
        </a:fillRef>
        <a:effectRef idx="0">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64ACB-6720-4F4A-B7C4-B011D7082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ERM_Securite_contre_indications_C</Template>
  <TotalTime>104</TotalTime>
  <Pages>4</Pages>
  <Words>765</Words>
  <Characters>4211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DTVT1000008A - Securite_Contre-Indications</vt:lpstr>
    </vt:vector>
  </TitlesOfParts>
  <Company>Microsoft</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DTVT1000008A - Securite_Contre-Indications</dc:title>
  <dc:creator>ba</dc:creator>
  <cp:keywords>TE10 - Affichage dynamique commercial et publicitaire</cp:keywords>
  <cp:lastModifiedBy>RP</cp:lastModifiedBy>
  <cp:revision>21</cp:revision>
  <cp:lastPrinted>2019-09-30T11:01:00Z</cp:lastPrinted>
  <dcterms:created xsi:type="dcterms:W3CDTF">2019-06-25T15:13:00Z</dcterms:created>
  <dcterms:modified xsi:type="dcterms:W3CDTF">2019-09-30T11:01:00Z</dcterms:modified>
  <cp:category>Sécurité et contre-indications d'emploi</cp:category>
</cp:coreProperties>
</file>